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0CBA" w:rsidRPr="00023816" w:rsidRDefault="000C5879" w:rsidP="006D34D5">
      <w:pPr>
        <w:pStyle w:val="WW-Corpodetexto2"/>
        <w:rPr>
          <w:rFonts w:ascii="Times New Roman" w:hAnsi="Times New Roman" w:cs="Times New Roman"/>
        </w:rPr>
      </w:pPr>
      <w:bookmarkStart w:id="0" w:name="_GoBack"/>
      <w:bookmarkEnd w:id="0"/>
      <w:r w:rsidRPr="00023816">
        <w:rPr>
          <w:rFonts w:ascii="Times New Roman" w:hAnsi="Times New Roman" w:cs="Times New Roman"/>
          <w:color w:val="FF0000"/>
        </w:rPr>
        <w:t>MINUTA</w:t>
      </w:r>
      <w:r w:rsidRPr="00023816">
        <w:rPr>
          <w:rFonts w:ascii="Times New Roman" w:hAnsi="Times New Roman" w:cs="Times New Roman"/>
        </w:rPr>
        <w:t xml:space="preserve"> </w:t>
      </w:r>
      <w:r w:rsidR="000C010F">
        <w:rPr>
          <w:rFonts w:ascii="Times New Roman" w:hAnsi="Times New Roman" w:cs="Times New Roman"/>
        </w:rPr>
        <w:t>ATA DA 140</w:t>
      </w:r>
      <w:r w:rsidR="00582954" w:rsidRPr="00023816">
        <w:rPr>
          <w:rFonts w:ascii="Times New Roman" w:hAnsi="Times New Roman" w:cs="Times New Roman"/>
        </w:rPr>
        <w:t>ª REUNIÃO DA CTIL</w:t>
      </w:r>
    </w:p>
    <w:p w:rsidR="00760CBA" w:rsidRPr="00023816" w:rsidRDefault="00760CBA" w:rsidP="00B862FB">
      <w:pPr>
        <w:pStyle w:val="WW-Corpodetexto2"/>
        <w:jc w:val="both"/>
        <w:rPr>
          <w:rFonts w:ascii="Times New Roman" w:hAnsi="Times New Roman" w:cs="Times New Roman"/>
          <w:u w:val="single"/>
        </w:rPr>
      </w:pPr>
    </w:p>
    <w:p w:rsidR="000C5879" w:rsidRPr="00023816" w:rsidRDefault="00582954" w:rsidP="00B862FB">
      <w:pPr>
        <w:pStyle w:val="Default0"/>
        <w:jc w:val="both"/>
      </w:pPr>
      <w:r w:rsidRPr="00023816">
        <w:rPr>
          <w:b/>
          <w:lang w:val="pt-PT"/>
        </w:rPr>
        <w:t xml:space="preserve">DATA: </w:t>
      </w:r>
      <w:r w:rsidR="000C5879" w:rsidRPr="00023816">
        <w:t xml:space="preserve"> </w:t>
      </w:r>
      <w:r w:rsidR="00EA2F48">
        <w:t>30</w:t>
      </w:r>
      <w:r w:rsidR="000C5879" w:rsidRPr="00023816">
        <w:t xml:space="preserve"> e </w:t>
      </w:r>
      <w:r w:rsidR="00EA2F48">
        <w:t>31/08</w:t>
      </w:r>
      <w:r w:rsidR="000C5879" w:rsidRPr="00023816">
        <w:t xml:space="preserve">/2017 </w:t>
      </w:r>
    </w:p>
    <w:p w:rsidR="00760CBA" w:rsidRPr="00023816" w:rsidRDefault="00582954" w:rsidP="00B862FB">
      <w:pPr>
        <w:pStyle w:val="Default0"/>
        <w:jc w:val="both"/>
      </w:pPr>
      <w:r w:rsidRPr="00023816">
        <w:rPr>
          <w:b/>
          <w:lang w:val="pt-PT"/>
        </w:rPr>
        <w:t>HORÁRIO:</w:t>
      </w:r>
      <w:r w:rsidRPr="00023816">
        <w:rPr>
          <w:color w:val="00000A"/>
        </w:rPr>
        <w:t xml:space="preserve"> </w:t>
      </w:r>
      <w:r w:rsidR="00AA2500" w:rsidRPr="00023816">
        <w:rPr>
          <w:rFonts w:eastAsia="TimesNewRomanPSMT"/>
        </w:rPr>
        <w:t>9h às 17h</w:t>
      </w:r>
      <w:r w:rsidRPr="00023816">
        <w:t xml:space="preserve"> </w:t>
      </w:r>
    </w:p>
    <w:p w:rsidR="00760CBA" w:rsidRPr="00023816" w:rsidRDefault="00582954" w:rsidP="00B862FB">
      <w:pPr>
        <w:pStyle w:val="Default0"/>
        <w:jc w:val="both"/>
      </w:pPr>
      <w:r w:rsidRPr="00023816">
        <w:rPr>
          <w:b/>
        </w:rPr>
        <w:t>LOCAL</w:t>
      </w:r>
      <w:r w:rsidRPr="00023816">
        <w:rPr>
          <w:b/>
          <w:lang w:val="pt-PT"/>
        </w:rPr>
        <w:t>:</w:t>
      </w:r>
      <w:r w:rsidRPr="00023816">
        <w:rPr>
          <w:lang w:val="pt-PT"/>
        </w:rPr>
        <w:t xml:space="preserve"> </w:t>
      </w:r>
      <w:r w:rsidRPr="00023816">
        <w:rPr>
          <w:rFonts w:eastAsia="TimesNewRomanPSMT"/>
        </w:rPr>
        <w:t>Sala CT-01, no Ed. Marie Prendi Cruz, localizado no SEPN 505 – Lote 2, em Brasília/DF.</w:t>
      </w:r>
    </w:p>
    <w:p w:rsidR="00760CBA" w:rsidRPr="00023816" w:rsidRDefault="00760CBA" w:rsidP="00B862FB">
      <w:pPr>
        <w:pStyle w:val="western"/>
        <w:spacing w:before="0" w:line="200" w:lineRule="atLeast"/>
        <w:rPr>
          <w:rFonts w:cs="Times New Roman"/>
          <w:b/>
          <w:bCs/>
        </w:rPr>
      </w:pPr>
    </w:p>
    <w:p w:rsidR="00760CBA" w:rsidRPr="00023816" w:rsidRDefault="00582954" w:rsidP="00B862FB">
      <w:pPr>
        <w:pStyle w:val="western"/>
        <w:spacing w:before="0" w:line="200" w:lineRule="atLeast"/>
        <w:rPr>
          <w:rFonts w:cs="Times New Roman"/>
        </w:rPr>
      </w:pPr>
      <w:r w:rsidRPr="00023816">
        <w:rPr>
          <w:rFonts w:cs="Times New Roman"/>
          <w:b/>
          <w:bCs/>
        </w:rPr>
        <w:t>REPRESENTANTES:</w:t>
      </w:r>
    </w:p>
    <w:p w:rsidR="00760CBA" w:rsidRDefault="00582954" w:rsidP="00B862FB">
      <w:pPr>
        <w:pStyle w:val="NormalWeb"/>
        <w:tabs>
          <w:tab w:val="left" w:pos="-25936"/>
        </w:tabs>
        <w:spacing w:before="0" w:after="0" w:line="200" w:lineRule="atLeast"/>
        <w:jc w:val="both"/>
        <w:rPr>
          <w:rFonts w:cs="Times New Roman"/>
        </w:rPr>
      </w:pPr>
      <w:r w:rsidRPr="00023816">
        <w:rPr>
          <w:rFonts w:cs="Times New Roman"/>
        </w:rPr>
        <w:t xml:space="preserve">Ministério dos Transportes: </w:t>
      </w:r>
      <w:r w:rsidR="00922F56" w:rsidRPr="00023816">
        <w:rPr>
          <w:rFonts w:cs="Times New Roman"/>
        </w:rPr>
        <w:t xml:space="preserve">Antonio </w:t>
      </w:r>
      <w:r w:rsidR="00B12552" w:rsidRPr="00023816">
        <w:rPr>
          <w:rFonts w:cs="Times New Roman"/>
        </w:rPr>
        <w:t>Ma</w:t>
      </w:r>
      <w:r w:rsidR="002003D9" w:rsidRPr="00023816">
        <w:rPr>
          <w:rFonts w:cs="Times New Roman"/>
        </w:rPr>
        <w:t xml:space="preserve">urício </w:t>
      </w:r>
      <w:r w:rsidR="00922F56" w:rsidRPr="00023816">
        <w:rPr>
          <w:rFonts w:cs="Times New Roman"/>
        </w:rPr>
        <w:t xml:space="preserve">Ferreira </w:t>
      </w:r>
      <w:proofErr w:type="gramStart"/>
      <w:r w:rsidR="00922F56" w:rsidRPr="00023816">
        <w:rPr>
          <w:rFonts w:cs="Times New Roman"/>
        </w:rPr>
        <w:t>Netto  (</w:t>
      </w:r>
      <w:proofErr w:type="gramEnd"/>
      <w:r w:rsidR="00922F56" w:rsidRPr="00023816">
        <w:rPr>
          <w:rFonts w:cs="Times New Roman"/>
        </w:rPr>
        <w:t>antonio.netto</w:t>
      </w:r>
      <w:r w:rsidRPr="00023816">
        <w:rPr>
          <w:rFonts w:cs="Times New Roman"/>
        </w:rPr>
        <w:t xml:space="preserve">@transportes.gov.br) </w:t>
      </w:r>
    </w:p>
    <w:p w:rsidR="00760CBA" w:rsidRDefault="00582954" w:rsidP="00B862FB">
      <w:pPr>
        <w:pStyle w:val="NormalWeb"/>
        <w:tabs>
          <w:tab w:val="left" w:pos="-25936"/>
        </w:tabs>
        <w:spacing w:before="0" w:after="0" w:line="200" w:lineRule="atLeast"/>
        <w:jc w:val="both"/>
        <w:rPr>
          <w:rFonts w:cs="Times New Roman"/>
        </w:rPr>
      </w:pPr>
      <w:r w:rsidRPr="00023816">
        <w:rPr>
          <w:rFonts w:cs="Times New Roman"/>
        </w:rPr>
        <w:t>Ministério da Agricul</w:t>
      </w:r>
      <w:r w:rsidR="00922F56" w:rsidRPr="00023816">
        <w:rPr>
          <w:rFonts w:cs="Times New Roman"/>
        </w:rPr>
        <w:t xml:space="preserve">tura, Pecuária e Abastecimento: </w:t>
      </w:r>
      <w:r w:rsidR="00166CD8">
        <w:rPr>
          <w:rFonts w:cs="Times New Roman"/>
        </w:rPr>
        <w:t>Maria Emília Borges Alves (</w:t>
      </w:r>
      <w:hyperlink r:id="rId8" w:history="1">
        <w:r w:rsidR="00166CD8" w:rsidRPr="007F0456">
          <w:rPr>
            <w:rStyle w:val="Hyperlink"/>
            <w:rFonts w:cs="Times New Roman"/>
          </w:rPr>
          <w:t>maria.emilia@agricultura.gov.br</w:t>
        </w:r>
      </w:hyperlink>
      <w:r w:rsidR="00166CD8">
        <w:rPr>
          <w:rFonts w:cs="Times New Roman"/>
        </w:rPr>
        <w:t>)</w:t>
      </w:r>
    </w:p>
    <w:p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w:t>
      </w:r>
      <w:r w:rsidR="00382569">
        <w:rPr>
          <w:rFonts w:cs="Times New Roman"/>
        </w:rPr>
        <w:t>nistério do Meio Ambiente-SRHQ</w:t>
      </w:r>
      <w:r w:rsidRPr="00023816">
        <w:rPr>
          <w:rFonts w:cs="Times New Roman"/>
        </w:rPr>
        <w:t xml:space="preserve">: </w:t>
      </w:r>
      <w:r w:rsidR="00166CD8">
        <w:rPr>
          <w:rFonts w:cs="Times New Roman"/>
        </w:rPr>
        <w:t>Sergio Antônio Gonçalves (sergio.goncalves@mma.gov.br)</w:t>
      </w:r>
    </w:p>
    <w:p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Ministério do Meio Ambiente</w:t>
      </w:r>
      <w:r w:rsidR="00166CD8">
        <w:rPr>
          <w:rFonts w:cs="Times New Roman"/>
        </w:rPr>
        <w:t xml:space="preserve"> -</w:t>
      </w:r>
      <w:r w:rsidRPr="00023816">
        <w:rPr>
          <w:rFonts w:cs="Times New Roman"/>
        </w:rPr>
        <w:t xml:space="preserve"> ANA: </w:t>
      </w:r>
      <w:proofErr w:type="spellStart"/>
      <w:r w:rsidRPr="00023816">
        <w:rPr>
          <w:rFonts w:cs="Times New Roman"/>
        </w:rPr>
        <w:t>Eldis</w:t>
      </w:r>
      <w:proofErr w:type="spellEnd"/>
      <w:r w:rsidRPr="00023816">
        <w:rPr>
          <w:rFonts w:cs="Times New Roman"/>
        </w:rPr>
        <w:t xml:space="preserve"> Camargo (</w:t>
      </w:r>
      <w:hyperlink r:id="rId9">
        <w:r w:rsidRPr="00023816">
          <w:rPr>
            <w:rStyle w:val="LinkdaInternet"/>
            <w:rFonts w:cs="Times New Roman"/>
          </w:rPr>
          <w:t>eldis.camargo@ana.gov.br</w:t>
        </w:r>
      </w:hyperlink>
      <w:r w:rsidRPr="00023816">
        <w:rPr>
          <w:rFonts w:cs="Times New Roman"/>
        </w:rPr>
        <w:t xml:space="preserve">); </w:t>
      </w:r>
    </w:p>
    <w:p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Ministério de Minas e Energia: Adão Martins Teixeira Junior (adao.junior@mme.gov.br);</w:t>
      </w:r>
    </w:p>
    <w:p w:rsidR="00EF13F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Conselhos Estad</w:t>
      </w:r>
      <w:r w:rsidR="00C85850" w:rsidRPr="00023816">
        <w:rPr>
          <w:rFonts w:cs="Times New Roman"/>
        </w:rPr>
        <w:t xml:space="preserve">uais de Recursos Hídricos – </w:t>
      </w:r>
      <w:r w:rsidR="00CD6B80" w:rsidRPr="00023816">
        <w:rPr>
          <w:rFonts w:cs="Times New Roman"/>
        </w:rPr>
        <w:t>Rio de Janeiro</w:t>
      </w:r>
      <w:r w:rsidR="00A4228A" w:rsidRPr="00023816">
        <w:rPr>
          <w:rFonts w:cs="Times New Roman"/>
        </w:rPr>
        <w:t>/</w:t>
      </w:r>
      <w:r w:rsidR="00C85850" w:rsidRPr="00023816">
        <w:rPr>
          <w:rFonts w:cs="Times New Roman"/>
        </w:rPr>
        <w:t>São Paulo</w:t>
      </w:r>
      <w:r w:rsidR="00CD6B80" w:rsidRPr="00023816">
        <w:rPr>
          <w:rFonts w:cs="Times New Roman"/>
        </w:rPr>
        <w:t>: Lívia Soalheiro e Romano (</w:t>
      </w:r>
      <w:hyperlink r:id="rId10" w:history="1">
        <w:r w:rsidR="00EF13F0" w:rsidRPr="00023816">
          <w:rPr>
            <w:rStyle w:val="Hyperlink"/>
            <w:rFonts w:cs="Times New Roman"/>
          </w:rPr>
          <w:t>cerhirj@gmail.com</w:t>
        </w:r>
      </w:hyperlink>
      <w:r w:rsidR="00CD6B80" w:rsidRPr="00023816">
        <w:rPr>
          <w:rFonts w:cs="Times New Roman"/>
        </w:rPr>
        <w:t>);</w:t>
      </w:r>
    </w:p>
    <w:p w:rsidR="006C252F"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Conselhos Estaduais d</w:t>
      </w:r>
      <w:r w:rsidR="00A4228A" w:rsidRPr="00023816">
        <w:rPr>
          <w:rFonts w:cs="Times New Roman"/>
        </w:rPr>
        <w:t>e Recursos Hídricos –</w:t>
      </w:r>
      <w:r w:rsidR="00EF13F0" w:rsidRPr="00023816">
        <w:rPr>
          <w:rFonts w:cs="Times New Roman"/>
        </w:rPr>
        <w:t xml:space="preserve"> </w:t>
      </w:r>
      <w:r w:rsidR="00922F56" w:rsidRPr="00023816">
        <w:rPr>
          <w:rFonts w:cs="Times New Roman"/>
        </w:rPr>
        <w:t>Paraíba</w:t>
      </w:r>
      <w:r w:rsidR="00EF13F0" w:rsidRPr="00023816">
        <w:rPr>
          <w:rFonts w:cs="Times New Roman"/>
        </w:rPr>
        <w:t>/Bahia</w:t>
      </w:r>
      <w:r w:rsidRPr="00023816">
        <w:rPr>
          <w:rFonts w:cs="Times New Roman"/>
        </w:rPr>
        <w:t xml:space="preserve">: Mônica Portella </w:t>
      </w:r>
      <w:r w:rsidR="00EF13F0" w:rsidRPr="00023816">
        <w:rPr>
          <w:rFonts w:cs="Times New Roman"/>
        </w:rPr>
        <w:t>Lima (</w:t>
      </w:r>
      <w:hyperlink r:id="rId11" w:history="1">
        <w:r w:rsidR="00EF13F0" w:rsidRPr="00023816">
          <w:rPr>
            <w:rStyle w:val="Hyperlink"/>
            <w:rFonts w:cs="Times New Roman"/>
          </w:rPr>
          <w:t>monica.lima@inema.ba.gov.br</w:t>
        </w:r>
      </w:hyperlink>
      <w:r w:rsidRPr="00023816">
        <w:rPr>
          <w:rFonts w:cs="Times New Roman"/>
        </w:rPr>
        <w:t xml:space="preserve">); </w:t>
      </w:r>
    </w:p>
    <w:p w:rsidR="00624BFE" w:rsidRPr="00023816" w:rsidRDefault="00624BFE" w:rsidP="00B862FB">
      <w:pPr>
        <w:pStyle w:val="NormalWeb"/>
        <w:tabs>
          <w:tab w:val="left" w:pos="-25936"/>
        </w:tabs>
        <w:spacing w:before="0" w:after="0" w:line="198" w:lineRule="atLeast"/>
        <w:jc w:val="both"/>
        <w:rPr>
          <w:rFonts w:cs="Times New Roman"/>
        </w:rPr>
      </w:pPr>
      <w:r w:rsidRPr="00023816">
        <w:rPr>
          <w:rFonts w:cs="Times New Roman"/>
        </w:rPr>
        <w:t>Conselho Estaduais de Recursos Hídricos – Paraná/Distrito Federal:</w:t>
      </w:r>
      <w:r w:rsidR="00166CD8">
        <w:rPr>
          <w:rFonts w:cs="Times New Roman"/>
        </w:rPr>
        <w:t xml:space="preserve"> José Tarcísio Fialho (fialho@seab.pr.gov.br)</w:t>
      </w:r>
      <w:r w:rsidRPr="00023816">
        <w:rPr>
          <w:rFonts w:cs="Times New Roman"/>
        </w:rPr>
        <w:t>;</w:t>
      </w:r>
    </w:p>
    <w:p w:rsidR="00760CBA" w:rsidRPr="00166CD8" w:rsidRDefault="00582954" w:rsidP="00B862FB">
      <w:pPr>
        <w:pStyle w:val="NormalWeb"/>
        <w:tabs>
          <w:tab w:val="left" w:pos="-25936"/>
        </w:tabs>
        <w:spacing w:before="0" w:after="0" w:line="198" w:lineRule="atLeast"/>
        <w:jc w:val="both"/>
        <w:rPr>
          <w:rFonts w:cs="Times New Roman"/>
          <w:b/>
        </w:rPr>
      </w:pPr>
      <w:r w:rsidRPr="00023816">
        <w:rPr>
          <w:rFonts w:cs="Times New Roman"/>
        </w:rPr>
        <w:t>Irrigantes:</w:t>
      </w:r>
      <w:r w:rsidR="004660B6" w:rsidRPr="00023816">
        <w:rPr>
          <w:rFonts w:cs="Times New Roman"/>
        </w:rPr>
        <w:t xml:space="preserve"> </w:t>
      </w:r>
      <w:r w:rsidR="00166CD8">
        <w:rPr>
          <w:rFonts w:cs="Times New Roman"/>
        </w:rPr>
        <w:t>Luciana Brandão Pereira Bittencourt (</w:t>
      </w:r>
      <w:hyperlink r:id="rId12" w:history="1">
        <w:r w:rsidR="00166CD8" w:rsidRPr="004406C0">
          <w:rPr>
            <w:rStyle w:val="Hyperlink"/>
            <w:rFonts w:cs="Times New Roman"/>
            <w:bCs/>
          </w:rPr>
          <w:t>marketing@febrapdp.org.br</w:t>
        </w:r>
      </w:hyperlink>
      <w:r w:rsidR="00166CD8" w:rsidRPr="00166CD8">
        <w:rPr>
          <w:rFonts w:cs="Times New Roman"/>
          <w:b/>
        </w:rPr>
        <w:t>)</w:t>
      </w:r>
    </w:p>
    <w:p w:rsidR="004660B6" w:rsidRPr="00023816" w:rsidRDefault="004660B6" w:rsidP="00B862FB">
      <w:pPr>
        <w:pStyle w:val="NormalWeb"/>
        <w:tabs>
          <w:tab w:val="left" w:pos="-25936"/>
        </w:tabs>
        <w:spacing w:before="0" w:after="0" w:line="198" w:lineRule="atLeast"/>
        <w:jc w:val="both"/>
        <w:rPr>
          <w:rFonts w:cs="Times New Roman"/>
        </w:rPr>
      </w:pPr>
      <w:r w:rsidRPr="00023816">
        <w:rPr>
          <w:rFonts w:cs="Times New Roman"/>
        </w:rPr>
        <w:t xml:space="preserve">Irrigantes: Gustavo Santos </w:t>
      </w:r>
      <w:proofErr w:type="spellStart"/>
      <w:r w:rsidRPr="00023816">
        <w:rPr>
          <w:rFonts w:cs="Times New Roman"/>
        </w:rPr>
        <w:t>Goretti</w:t>
      </w:r>
      <w:proofErr w:type="spellEnd"/>
      <w:r w:rsidRPr="00023816">
        <w:rPr>
          <w:rFonts w:cs="Times New Roman"/>
        </w:rPr>
        <w:t xml:space="preserve"> (</w:t>
      </w:r>
      <w:r w:rsidR="00A4228A" w:rsidRPr="00023816">
        <w:rPr>
          <w:rFonts w:cs="Times New Roman"/>
        </w:rPr>
        <w:t>Gustavo.goretti@cna.org.br</w:t>
      </w:r>
      <w:r w:rsidR="000A12D2" w:rsidRPr="00023816">
        <w:rPr>
          <w:rFonts w:cs="Times New Roman"/>
        </w:rPr>
        <w:t>);</w:t>
      </w:r>
    </w:p>
    <w:p w:rsidR="004406C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Concessionárias e Autorizadas de Geração Hidrelétrica: </w:t>
      </w:r>
      <w:proofErr w:type="spellStart"/>
      <w:r w:rsidRPr="00023816">
        <w:rPr>
          <w:rFonts w:cs="Times New Roman"/>
        </w:rPr>
        <w:t>Sonáli</w:t>
      </w:r>
      <w:proofErr w:type="spellEnd"/>
      <w:r w:rsidRPr="00023816">
        <w:rPr>
          <w:rFonts w:cs="Times New Roman"/>
        </w:rPr>
        <w:t xml:space="preserve"> Cavalcanti Oliveira (</w:t>
      </w:r>
      <w:hyperlink r:id="rId13" w:history="1">
        <w:r w:rsidR="004406C0" w:rsidRPr="007F0456">
          <w:rPr>
            <w:rStyle w:val="Hyperlink"/>
            <w:rFonts w:cs="Times New Roman"/>
          </w:rPr>
          <w:t>sonali@chesf.gov.br</w:t>
        </w:r>
      </w:hyperlink>
      <w:r w:rsidRPr="00023816">
        <w:rPr>
          <w:rFonts w:cs="Times New Roman"/>
        </w:rPr>
        <w:t>);</w:t>
      </w:r>
    </w:p>
    <w:p w:rsidR="00760CBA" w:rsidRPr="00023816" w:rsidRDefault="00922F56" w:rsidP="00B862FB">
      <w:pPr>
        <w:pStyle w:val="NormalWeb"/>
        <w:tabs>
          <w:tab w:val="left" w:pos="-25936"/>
        </w:tabs>
        <w:spacing w:before="0" w:after="0" w:line="198" w:lineRule="atLeast"/>
        <w:jc w:val="both"/>
        <w:rPr>
          <w:rFonts w:cs="Times New Roman"/>
        </w:rPr>
      </w:pPr>
      <w:r w:rsidRPr="00023816">
        <w:rPr>
          <w:rFonts w:cs="Times New Roman"/>
        </w:rPr>
        <w:t>Indústrias: Jos</w:t>
      </w:r>
      <w:r w:rsidR="00C834A0" w:rsidRPr="00023816">
        <w:rPr>
          <w:rFonts w:cs="Times New Roman"/>
        </w:rPr>
        <w:t xml:space="preserve">é </w:t>
      </w:r>
      <w:proofErr w:type="spellStart"/>
      <w:r w:rsidR="00C834A0" w:rsidRPr="00023816">
        <w:rPr>
          <w:rFonts w:cs="Times New Roman"/>
        </w:rPr>
        <w:t>Quadrelli</w:t>
      </w:r>
      <w:proofErr w:type="spellEnd"/>
      <w:r w:rsidR="00C834A0" w:rsidRPr="00023816">
        <w:rPr>
          <w:rFonts w:cs="Times New Roman"/>
        </w:rPr>
        <w:t xml:space="preserve"> </w:t>
      </w:r>
      <w:r w:rsidRPr="00023816">
        <w:rPr>
          <w:rFonts w:cs="Times New Roman"/>
        </w:rPr>
        <w:t>Neto (</w:t>
      </w:r>
      <w:hyperlink r:id="rId14" w:history="1">
        <w:r w:rsidR="004406C0" w:rsidRPr="007F0456">
          <w:rPr>
            <w:rStyle w:val="Hyperlink"/>
            <w:rFonts w:cs="Times New Roman"/>
          </w:rPr>
          <w:t>jneto@cni.org.br</w:t>
        </w:r>
      </w:hyperlink>
      <w:r w:rsidR="00582954" w:rsidRPr="00023816">
        <w:rPr>
          <w:rFonts w:cs="Times New Roman"/>
        </w:rPr>
        <w:t>);</w:t>
      </w:r>
    </w:p>
    <w:p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Pescadores e Usuários de Recursos Hídricos com Finalidade de Lazer e Turismo: </w:t>
      </w:r>
      <w:r w:rsidR="00EA2F48">
        <w:rPr>
          <w:rFonts w:cs="Times New Roman"/>
        </w:rPr>
        <w:t>ausente</w:t>
      </w:r>
      <w:r w:rsidR="000A12D2" w:rsidRPr="00023816">
        <w:rPr>
          <w:rFonts w:cs="Times New Roman"/>
        </w:rPr>
        <w:t>;</w:t>
      </w:r>
    </w:p>
    <w:p w:rsidR="004406C0" w:rsidRPr="00023816" w:rsidRDefault="00922F56" w:rsidP="00B862FB">
      <w:pPr>
        <w:pStyle w:val="NormalWeb"/>
        <w:tabs>
          <w:tab w:val="left" w:pos="-25936"/>
        </w:tabs>
        <w:spacing w:before="0" w:after="0" w:line="198" w:lineRule="atLeast"/>
        <w:jc w:val="both"/>
        <w:rPr>
          <w:rFonts w:cs="Times New Roman"/>
        </w:rPr>
      </w:pPr>
      <w:r w:rsidRPr="00023816">
        <w:rPr>
          <w:rFonts w:cs="Times New Roman"/>
        </w:rPr>
        <w:t>Prestadoras de Serviço Público de Abastecimento de Água e Esgotamento Sanitário: Luís Eduardo Freitas de Faria (</w:t>
      </w:r>
      <w:hyperlink r:id="rId15" w:history="1">
        <w:r w:rsidR="004406C0" w:rsidRPr="007F0456">
          <w:rPr>
            <w:rStyle w:val="Hyperlink"/>
            <w:rFonts w:cs="Times New Roman"/>
          </w:rPr>
          <w:t>luis.eduardo@cedae.com.br</w:t>
        </w:r>
      </w:hyperlink>
      <w:r w:rsidRPr="00023816">
        <w:rPr>
          <w:rFonts w:cs="Times New Roman"/>
        </w:rPr>
        <w:t>);</w:t>
      </w:r>
    </w:p>
    <w:p w:rsidR="004406C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Comitês e Consórcios e Associações Intermunicipais de Bacias Hidrográficas: </w:t>
      </w:r>
      <w:r w:rsidR="00EA2F48" w:rsidRPr="001060DC">
        <w:rPr>
          <w:rFonts w:cs="Times New Roman"/>
        </w:rPr>
        <w:t>Paulo</w:t>
      </w:r>
      <w:r w:rsidR="004406C0">
        <w:rPr>
          <w:rFonts w:cs="Times New Roman"/>
        </w:rPr>
        <w:t xml:space="preserve"> Robson da Silva Samuel (</w:t>
      </w:r>
      <w:hyperlink r:id="rId16" w:history="1">
        <w:r w:rsidR="004406C0" w:rsidRPr="007F0456">
          <w:rPr>
            <w:rStyle w:val="Hyperlink"/>
            <w:rFonts w:cs="Times New Roman"/>
          </w:rPr>
          <w:t>paulo.samuel@ufrgs.br</w:t>
        </w:r>
      </w:hyperlink>
      <w:r w:rsidR="004406C0">
        <w:rPr>
          <w:rFonts w:cs="Times New Roman"/>
        </w:rPr>
        <w:t>)</w:t>
      </w:r>
      <w:r w:rsidR="00FF5E6E" w:rsidRPr="00023816">
        <w:rPr>
          <w:rFonts w:cs="Times New Roman"/>
        </w:rPr>
        <w:t>;</w:t>
      </w:r>
    </w:p>
    <w:p w:rsidR="00CA4FB0"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Organizações Não</w:t>
      </w:r>
      <w:r w:rsidR="00CC306B" w:rsidRPr="00023816">
        <w:rPr>
          <w:rFonts w:cs="Times New Roman"/>
        </w:rPr>
        <w:t xml:space="preserve"> Governamentais – </w:t>
      </w:r>
      <w:proofErr w:type="spellStart"/>
      <w:r w:rsidR="00CC306B" w:rsidRPr="00023816">
        <w:rPr>
          <w:rFonts w:cs="Times New Roman"/>
        </w:rPr>
        <w:t>Fonasc</w:t>
      </w:r>
      <w:proofErr w:type="spellEnd"/>
      <w:r w:rsidR="00612C22" w:rsidRPr="00023816">
        <w:rPr>
          <w:rFonts w:cs="Times New Roman"/>
        </w:rPr>
        <w:t>:</w:t>
      </w:r>
      <w:r w:rsidR="003B0603" w:rsidRPr="00023816">
        <w:rPr>
          <w:rFonts w:cs="Times New Roman"/>
        </w:rPr>
        <w:t xml:space="preserve"> </w:t>
      </w:r>
      <w:r w:rsidR="00EA2F48" w:rsidRPr="004406C0">
        <w:rPr>
          <w:rFonts w:cs="Times New Roman"/>
        </w:rPr>
        <w:t xml:space="preserve">Gustavo </w:t>
      </w:r>
      <w:r w:rsidR="004406C0" w:rsidRPr="004406C0">
        <w:rPr>
          <w:rFonts w:cs="Times New Roman"/>
        </w:rPr>
        <w:t xml:space="preserve">T. </w:t>
      </w:r>
      <w:r w:rsidR="00EA2F48" w:rsidRPr="004406C0">
        <w:rPr>
          <w:rFonts w:cs="Times New Roman"/>
        </w:rPr>
        <w:t>Gaz</w:t>
      </w:r>
      <w:r w:rsidR="004406C0" w:rsidRPr="004406C0">
        <w:rPr>
          <w:rFonts w:cs="Times New Roman"/>
        </w:rPr>
        <w:t>z</w:t>
      </w:r>
      <w:r w:rsidR="00EA2F48" w:rsidRPr="004406C0">
        <w:rPr>
          <w:rFonts w:cs="Times New Roman"/>
        </w:rPr>
        <w:t>inelli</w:t>
      </w:r>
      <w:r w:rsidR="00EA2F48">
        <w:rPr>
          <w:rFonts w:cs="Times New Roman"/>
        </w:rPr>
        <w:t xml:space="preserve"> </w:t>
      </w:r>
      <w:r w:rsidR="004406C0">
        <w:rPr>
          <w:rFonts w:cs="Times New Roman"/>
        </w:rPr>
        <w:t>(gt.gazzinelli@gmail.com)</w:t>
      </w:r>
      <w:r w:rsidR="00FF5E6E" w:rsidRPr="00023816">
        <w:rPr>
          <w:rFonts w:cs="Times New Roman"/>
        </w:rPr>
        <w:t>;</w:t>
      </w:r>
    </w:p>
    <w:p w:rsidR="00760CBA" w:rsidRPr="00023816" w:rsidRDefault="00582954" w:rsidP="00B862FB">
      <w:pPr>
        <w:pStyle w:val="NormalWeb"/>
        <w:tabs>
          <w:tab w:val="left" w:pos="-25936"/>
        </w:tabs>
        <w:spacing w:before="0" w:after="0" w:line="198" w:lineRule="atLeast"/>
        <w:jc w:val="both"/>
        <w:rPr>
          <w:rFonts w:cs="Times New Roman"/>
        </w:rPr>
      </w:pPr>
      <w:r w:rsidRPr="00023816">
        <w:rPr>
          <w:rFonts w:cs="Times New Roman"/>
        </w:rPr>
        <w:t xml:space="preserve">Organizações Técnicas e de Ensino e Pesquisa: </w:t>
      </w:r>
      <w:r w:rsidR="00CC306B" w:rsidRPr="00023816">
        <w:rPr>
          <w:rFonts w:cs="Times New Roman"/>
        </w:rPr>
        <w:t>Célia Regina Rennó (celia.renno@gmail.com);</w:t>
      </w:r>
    </w:p>
    <w:p w:rsidR="00760CBA" w:rsidRPr="00023816" w:rsidRDefault="00760CBA" w:rsidP="00B862FB">
      <w:pPr>
        <w:pStyle w:val="Normal1"/>
        <w:spacing w:line="200" w:lineRule="atLeast"/>
        <w:jc w:val="both"/>
        <w:rPr>
          <w:rFonts w:cs="Times New Roman"/>
          <w:color w:val="FF0000"/>
        </w:rPr>
      </w:pPr>
    </w:p>
    <w:p w:rsidR="00D20E43" w:rsidRPr="00023816" w:rsidRDefault="00582954" w:rsidP="00B862FB">
      <w:pPr>
        <w:pStyle w:val="Normal1"/>
        <w:spacing w:line="200" w:lineRule="atLeast"/>
        <w:jc w:val="both"/>
        <w:rPr>
          <w:rFonts w:cs="Times New Roman"/>
          <w:b/>
        </w:rPr>
      </w:pPr>
      <w:r w:rsidRPr="00023816">
        <w:rPr>
          <w:rFonts w:cs="Times New Roman"/>
          <w:b/>
        </w:rPr>
        <w:t>DEMAIS PRESENTES:</w:t>
      </w:r>
    </w:p>
    <w:p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Adriana Lustosa (</w:t>
      </w:r>
      <w:hyperlink r:id="rId17" w:history="1">
        <w:r w:rsidRPr="007F0456">
          <w:rPr>
            <w:rStyle w:val="Hyperlink"/>
            <w:rFonts w:cs="Times New Roman"/>
            <w:lang w:val="pt-BR"/>
          </w:rPr>
          <w:t>adriana.lustosa@mma.gov.br</w:t>
        </w:r>
      </w:hyperlink>
      <w:r>
        <w:rPr>
          <w:rFonts w:cs="Times New Roman"/>
          <w:lang w:val="pt-BR"/>
        </w:rPr>
        <w:t>)</w:t>
      </w:r>
    </w:p>
    <w:p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4406C0">
        <w:rPr>
          <w:rFonts w:cs="Times New Roman"/>
          <w:lang w:val="pt-BR"/>
        </w:rPr>
        <w:t>Alexandre Luis Almeida Vilella</w:t>
      </w:r>
      <w:r>
        <w:rPr>
          <w:rFonts w:cs="Times New Roman"/>
          <w:lang w:val="pt-BR"/>
        </w:rPr>
        <w:t xml:space="preserve"> (</w:t>
      </w:r>
      <w:hyperlink r:id="rId18" w:history="1">
        <w:r w:rsidRPr="004406C0">
          <w:rPr>
            <w:rStyle w:val="Hyperlink"/>
            <w:rFonts w:cs="Times New Roman"/>
            <w:bCs/>
            <w:lang w:val="pt-BR"/>
          </w:rPr>
          <w:t>alexandre.vilella@fiesp.com.br</w:t>
        </w:r>
      </w:hyperlink>
      <w:r>
        <w:rPr>
          <w:rFonts w:cs="Times New Roman"/>
          <w:lang w:val="pt-BR"/>
        </w:rPr>
        <w:t>)</w:t>
      </w:r>
    </w:p>
    <w:p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roofErr w:type="spellStart"/>
      <w:r>
        <w:rPr>
          <w:rFonts w:cs="Times New Roman"/>
          <w:lang w:val="pt-BR"/>
        </w:rPr>
        <w:t>Anivaldo</w:t>
      </w:r>
      <w:proofErr w:type="spellEnd"/>
      <w:r>
        <w:rPr>
          <w:rFonts w:cs="Times New Roman"/>
          <w:lang w:val="pt-BR"/>
        </w:rPr>
        <w:t xml:space="preserve"> Miranda (</w:t>
      </w:r>
      <w:hyperlink r:id="rId19" w:history="1">
        <w:r w:rsidRPr="007F0456">
          <w:rPr>
            <w:rStyle w:val="Hyperlink"/>
            <w:rFonts w:cs="Times New Roman"/>
            <w:lang w:val="pt-BR"/>
          </w:rPr>
          <w:t>presidência@cbhsaofrancisco.org.br</w:t>
        </w:r>
      </w:hyperlink>
      <w:r>
        <w:rPr>
          <w:rFonts w:cs="Times New Roman"/>
          <w:lang w:val="pt-BR"/>
        </w:rPr>
        <w:t>)</w:t>
      </w:r>
    </w:p>
    <w:p w:rsidR="00AC40A7" w:rsidRPr="00ED79F3"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ED79F3">
        <w:rPr>
          <w:rFonts w:cs="Times New Roman"/>
          <w:lang w:val="pt-BR"/>
        </w:rPr>
        <w:t>Daniel Martinelli</w:t>
      </w:r>
      <w:r w:rsidR="00FF5E6E" w:rsidRPr="00ED79F3">
        <w:rPr>
          <w:rFonts w:cs="Times New Roman"/>
          <w:lang w:val="pt-BR"/>
        </w:rPr>
        <w:t xml:space="preserve"> </w:t>
      </w:r>
      <w:r w:rsidRPr="00ED79F3">
        <w:rPr>
          <w:rFonts w:cs="Times New Roman"/>
          <w:lang w:val="pt-BR"/>
        </w:rPr>
        <w:t xml:space="preserve">Duarte </w:t>
      </w:r>
      <w:r w:rsidR="00AC40A7" w:rsidRPr="00ED79F3">
        <w:rPr>
          <w:rFonts w:cs="Times New Roman"/>
          <w:lang w:val="pt-BR"/>
        </w:rPr>
        <w:t>(</w:t>
      </w:r>
      <w:hyperlink r:id="rId20" w:history="1">
        <w:r w:rsidRPr="00ED79F3">
          <w:rPr>
            <w:rStyle w:val="Hyperlink"/>
            <w:rFonts w:cs="Times New Roman"/>
            <w:lang w:val="pt-BR"/>
          </w:rPr>
          <w:t>daniel.martinelli@mma.gov.br</w:t>
        </w:r>
      </w:hyperlink>
      <w:r w:rsidR="00AC40A7" w:rsidRPr="00ED79F3">
        <w:rPr>
          <w:rFonts w:cs="Times New Roman"/>
          <w:lang w:val="pt-BR"/>
        </w:rPr>
        <w:t>);</w:t>
      </w:r>
    </w:p>
    <w:p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 xml:space="preserve">Francisco Carlos Castro </w:t>
      </w:r>
      <w:proofErr w:type="spellStart"/>
      <w:r>
        <w:rPr>
          <w:rFonts w:cs="Times New Roman"/>
          <w:lang w:val="pt-BR"/>
        </w:rPr>
        <w:t>Lahoz</w:t>
      </w:r>
      <w:proofErr w:type="spellEnd"/>
      <w:r>
        <w:rPr>
          <w:rFonts w:cs="Times New Roman"/>
          <w:lang w:val="pt-BR"/>
        </w:rPr>
        <w:t xml:space="preserve"> (</w:t>
      </w:r>
      <w:hyperlink r:id="rId21" w:history="1">
        <w:r w:rsidRPr="007F0456">
          <w:rPr>
            <w:rStyle w:val="Hyperlink"/>
            <w:rFonts w:cs="Times New Roman"/>
            <w:lang w:val="pt-BR"/>
          </w:rPr>
          <w:t>francisco@agua.org.br</w:t>
        </w:r>
      </w:hyperlink>
      <w:r>
        <w:rPr>
          <w:rFonts w:cs="Times New Roman"/>
          <w:lang w:val="pt-BR"/>
        </w:rPr>
        <w:t>)</w:t>
      </w:r>
    </w:p>
    <w:p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sidRPr="004406C0">
        <w:rPr>
          <w:rFonts w:cs="Times New Roman"/>
          <w:lang w:val="en-US"/>
        </w:rPr>
        <w:t>Julio Thadeu Kettelhut (</w:t>
      </w:r>
      <w:r w:rsidR="009D15D5">
        <w:fldChar w:fldCharType="begin"/>
      </w:r>
      <w:r w:rsidR="009D15D5" w:rsidRPr="009D15D5">
        <w:rPr>
          <w:lang w:val="en-US"/>
          <w:rPrChange w:id="1" w:author="Roseli dos Santos Souza" w:date="2018-02-16T15:01:00Z">
            <w:rPr/>
          </w:rPrChange>
        </w:rPr>
        <w:instrText xml:space="preserve"> HYPERLINK "mailto:julio.kettelhut@mma.gov.br" </w:instrText>
      </w:r>
      <w:r w:rsidR="009D15D5">
        <w:fldChar w:fldCharType="separate"/>
      </w:r>
      <w:r w:rsidRPr="004406C0">
        <w:rPr>
          <w:rStyle w:val="Hyperlink"/>
          <w:rFonts w:cs="Times New Roman"/>
          <w:lang w:val="en-US"/>
        </w:rPr>
        <w:t>julio.kettelhut@mma.gov.br</w:t>
      </w:r>
      <w:r w:rsidR="009D15D5">
        <w:rPr>
          <w:rStyle w:val="Hyperlink"/>
          <w:rFonts w:cs="Times New Roman"/>
          <w:lang w:val="en-US"/>
        </w:rPr>
        <w:fldChar w:fldCharType="end"/>
      </w:r>
      <w:r w:rsidRPr="004406C0">
        <w:rPr>
          <w:rFonts w:cs="Times New Roman"/>
          <w:lang w:val="en-US"/>
        </w:rPr>
        <w:t>)</w:t>
      </w:r>
    </w:p>
    <w:p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Pr>
          <w:rFonts w:cs="Times New Roman"/>
          <w:lang w:val="en-US"/>
        </w:rPr>
        <w:t>Lauren Couto Brandi (lauren.couto@patri.com.br)</w:t>
      </w:r>
    </w:p>
    <w:p w:rsid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7E5B74">
        <w:rPr>
          <w:rFonts w:cs="Times New Roman"/>
          <w:lang w:val="pt-BR"/>
        </w:rPr>
        <w:t>Luiz Roberto Porto Farias (</w:t>
      </w:r>
      <w:hyperlink r:id="rId22" w:history="1">
        <w:r w:rsidRPr="007F0456">
          <w:rPr>
            <w:rStyle w:val="Hyperlink"/>
            <w:rFonts w:cs="Times New Roman"/>
            <w:lang w:val="pt-BR"/>
          </w:rPr>
          <w:t>lrpfaria@uol.comb.br</w:t>
        </w:r>
      </w:hyperlink>
      <w:r>
        <w:rPr>
          <w:rFonts w:cs="Times New Roman"/>
          <w:lang w:val="pt-BR"/>
        </w:rPr>
        <w:t>)</w:t>
      </w:r>
    </w:p>
    <w:p w:rsidR="004406C0" w:rsidRP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Pr>
          <w:rFonts w:cs="Times New Roman"/>
          <w:lang w:val="pt-BR"/>
        </w:rPr>
        <w:t xml:space="preserve">Marco </w:t>
      </w:r>
      <w:r w:rsidR="00631F2D">
        <w:rPr>
          <w:rFonts w:cs="Times New Roman"/>
          <w:lang w:val="pt-BR"/>
        </w:rPr>
        <w:t>Antônio</w:t>
      </w:r>
      <w:r>
        <w:rPr>
          <w:rFonts w:cs="Times New Roman"/>
          <w:lang w:val="pt-BR"/>
        </w:rPr>
        <w:t xml:space="preserve"> Amorim</w:t>
      </w:r>
      <w:r w:rsidRPr="004406C0">
        <w:rPr>
          <w:rFonts w:cs="Times New Roman"/>
          <w:lang w:val="pt-BR"/>
        </w:rPr>
        <w:t xml:space="preserve"> (</w:t>
      </w:r>
      <w:hyperlink r:id="rId23" w:history="1">
        <w:r w:rsidRPr="004406C0">
          <w:rPr>
            <w:rStyle w:val="Hyperlink"/>
            <w:rFonts w:cs="Times New Roman"/>
            <w:lang w:val="pt-BR"/>
          </w:rPr>
          <w:t>marco.amorim@ana.gov.br</w:t>
        </w:r>
      </w:hyperlink>
      <w:r w:rsidRPr="004406C0">
        <w:rPr>
          <w:rFonts w:cs="Times New Roman"/>
          <w:lang w:val="pt-BR"/>
        </w:rPr>
        <w:t>)</w:t>
      </w:r>
    </w:p>
    <w:p w:rsidR="004406C0" w:rsidRDefault="004406C0" w:rsidP="00B862FB">
      <w:pPr>
        <w:pStyle w:val="WW-NormalWeb"/>
        <w:tabs>
          <w:tab w:val="left" w:pos="-31680"/>
          <w:tab w:val="left" w:pos="-30203"/>
          <w:tab w:val="left" w:pos="-29648"/>
          <w:tab w:val="left" w:pos="31560"/>
        </w:tabs>
        <w:spacing w:before="0" w:after="0" w:line="200" w:lineRule="atLeast"/>
        <w:jc w:val="both"/>
        <w:rPr>
          <w:rFonts w:cs="Times New Roman"/>
          <w:lang w:val="en-US"/>
        </w:rPr>
      </w:pPr>
      <w:r w:rsidRPr="004406C0">
        <w:rPr>
          <w:rFonts w:cs="Times New Roman"/>
          <w:lang w:val="en-US"/>
        </w:rPr>
        <w:t>Ney Murtha (</w:t>
      </w:r>
      <w:r w:rsidR="009D15D5">
        <w:fldChar w:fldCharType="begin"/>
      </w:r>
      <w:r w:rsidR="009D15D5" w:rsidRPr="009D15D5">
        <w:rPr>
          <w:lang w:val="en-US"/>
          <w:rPrChange w:id="2" w:author="Roseli dos Santos Souza" w:date="2018-02-16T15:02:00Z">
            <w:rPr/>
          </w:rPrChange>
        </w:rPr>
        <w:instrText xml:space="preserve"> HYPERLINK "mailto:murtha@ana.gov.br" </w:instrText>
      </w:r>
      <w:r w:rsidR="009D15D5">
        <w:fldChar w:fldCharType="separate"/>
      </w:r>
      <w:r w:rsidRPr="007F0456">
        <w:rPr>
          <w:rStyle w:val="Hyperlink"/>
          <w:rFonts w:cs="Times New Roman"/>
          <w:lang w:val="en-US"/>
        </w:rPr>
        <w:t>murtha@ana.gov.br</w:t>
      </w:r>
      <w:r w:rsidR="009D15D5">
        <w:rPr>
          <w:rStyle w:val="Hyperlink"/>
          <w:rFonts w:cs="Times New Roman"/>
          <w:lang w:val="en-US"/>
        </w:rPr>
        <w:fldChar w:fldCharType="end"/>
      </w:r>
      <w:r w:rsidRPr="004406C0">
        <w:rPr>
          <w:rFonts w:cs="Times New Roman"/>
          <w:lang w:val="en-US"/>
        </w:rPr>
        <w:t>)</w:t>
      </w:r>
    </w:p>
    <w:p w:rsidR="007E5B74" w:rsidRP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r w:rsidRPr="007E5B74">
        <w:rPr>
          <w:rFonts w:cs="Times New Roman"/>
          <w:lang w:val="pt-BR"/>
        </w:rPr>
        <w:t xml:space="preserve">Priscilla </w:t>
      </w:r>
      <w:proofErr w:type="spellStart"/>
      <w:r w:rsidRPr="007E5B74">
        <w:rPr>
          <w:rFonts w:cs="Times New Roman"/>
          <w:lang w:val="pt-BR"/>
        </w:rPr>
        <w:t>Atalla</w:t>
      </w:r>
      <w:proofErr w:type="spellEnd"/>
      <w:r w:rsidRPr="007E5B74">
        <w:rPr>
          <w:rFonts w:cs="Times New Roman"/>
          <w:lang w:val="pt-BR"/>
        </w:rPr>
        <w:t xml:space="preserve"> </w:t>
      </w:r>
      <w:proofErr w:type="spellStart"/>
      <w:r w:rsidRPr="007E5B74">
        <w:rPr>
          <w:rFonts w:cs="Times New Roman"/>
          <w:lang w:val="pt-BR"/>
        </w:rPr>
        <w:t>Moulo</w:t>
      </w:r>
      <w:proofErr w:type="spellEnd"/>
      <w:r w:rsidRPr="007E5B74">
        <w:rPr>
          <w:rFonts w:cs="Times New Roman"/>
          <w:lang w:val="pt-BR"/>
        </w:rPr>
        <w:t xml:space="preserve"> (</w:t>
      </w:r>
      <w:hyperlink r:id="rId24" w:history="1">
        <w:r w:rsidRPr="007E5B74">
          <w:rPr>
            <w:rStyle w:val="Hyperlink"/>
            <w:rFonts w:cs="Times New Roman"/>
            <w:lang w:val="pt-BR"/>
          </w:rPr>
          <w:t>priatalla@gmail.com</w:t>
        </w:r>
      </w:hyperlink>
      <w:r w:rsidRPr="007E5B74">
        <w:rPr>
          <w:rFonts w:cs="Times New Roman"/>
          <w:lang w:val="pt-BR"/>
        </w:rPr>
        <w:t>)</w:t>
      </w:r>
    </w:p>
    <w:p w:rsidR="004406C0"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roofErr w:type="spellStart"/>
      <w:r>
        <w:rPr>
          <w:rFonts w:cs="Times New Roman"/>
          <w:lang w:val="pt-BR"/>
        </w:rPr>
        <w:t>Volney</w:t>
      </w:r>
      <w:proofErr w:type="spellEnd"/>
      <w:r>
        <w:rPr>
          <w:rFonts w:cs="Times New Roman"/>
          <w:lang w:val="pt-BR"/>
        </w:rPr>
        <w:t xml:space="preserve"> Zanardi Junior (</w:t>
      </w:r>
      <w:hyperlink r:id="rId25" w:history="1">
        <w:r w:rsidRPr="007F0456">
          <w:rPr>
            <w:rStyle w:val="Hyperlink"/>
            <w:rFonts w:cs="Times New Roman"/>
            <w:lang w:val="pt-BR"/>
          </w:rPr>
          <w:t>volney.zarnardi@ana.gov.br</w:t>
        </w:r>
      </w:hyperlink>
      <w:r>
        <w:rPr>
          <w:rFonts w:cs="Times New Roman"/>
          <w:lang w:val="pt-BR"/>
        </w:rPr>
        <w:t>)</w:t>
      </w:r>
    </w:p>
    <w:p w:rsidR="007E5B74" w:rsidRPr="007E5B74" w:rsidRDefault="007E5B74" w:rsidP="00B862FB">
      <w:pPr>
        <w:pStyle w:val="WW-NormalWeb"/>
        <w:tabs>
          <w:tab w:val="left" w:pos="-31680"/>
          <w:tab w:val="left" w:pos="-30203"/>
          <w:tab w:val="left" w:pos="-29648"/>
          <w:tab w:val="left" w:pos="31560"/>
        </w:tabs>
        <w:spacing w:before="0" w:after="0" w:line="200" w:lineRule="atLeast"/>
        <w:jc w:val="both"/>
        <w:rPr>
          <w:rFonts w:cs="Times New Roman"/>
          <w:lang w:val="pt-BR"/>
        </w:rPr>
      </w:pPr>
    </w:p>
    <w:p w:rsidR="00760CBA" w:rsidRPr="00023816" w:rsidRDefault="00582954" w:rsidP="00B862FB">
      <w:pPr>
        <w:pStyle w:val="WW-NormalWeb"/>
        <w:tabs>
          <w:tab w:val="left" w:pos="24748"/>
          <w:tab w:val="left" w:pos="26365"/>
          <w:tab w:val="left" w:pos="28521"/>
          <w:tab w:val="left" w:pos="29076"/>
        </w:tabs>
        <w:spacing w:before="0" w:after="0"/>
        <w:jc w:val="both"/>
        <w:rPr>
          <w:rFonts w:cs="Times New Roman"/>
          <w:lang w:val="pt-BR"/>
        </w:rPr>
      </w:pPr>
      <w:r w:rsidRPr="00023816">
        <w:rPr>
          <w:rFonts w:cs="Times New Roman"/>
          <w:b/>
          <w:bCs/>
          <w:lang w:val="pt-BR"/>
        </w:rPr>
        <w:t>RELATORIA:</w:t>
      </w:r>
    </w:p>
    <w:p w:rsidR="00760CBA" w:rsidRPr="00023816" w:rsidRDefault="00582954" w:rsidP="00B862FB">
      <w:pPr>
        <w:pStyle w:val="WW-NormalWeb"/>
        <w:tabs>
          <w:tab w:val="left" w:pos="24748"/>
          <w:tab w:val="left" w:pos="26365"/>
          <w:tab w:val="left" w:pos="28521"/>
          <w:tab w:val="left" w:pos="29076"/>
        </w:tabs>
        <w:spacing w:before="0" w:after="0"/>
        <w:jc w:val="both"/>
        <w:rPr>
          <w:rFonts w:cs="Times New Roman"/>
        </w:rPr>
      </w:pPr>
      <w:r w:rsidRPr="00023816">
        <w:rPr>
          <w:rFonts w:cs="Times New Roman"/>
        </w:rPr>
        <w:t xml:space="preserve">Roseli dos Santos Souza ( </w:t>
      </w:r>
      <w:r w:rsidR="009D15D5">
        <w:fldChar w:fldCharType="begin"/>
      </w:r>
      <w:r w:rsidR="009D15D5">
        <w:instrText xml:space="preserve"> HYPERLINK "mailto:roseli.souza@mma.gov.br" \h </w:instrText>
      </w:r>
      <w:r w:rsidR="009D15D5">
        <w:fldChar w:fldCharType="separate"/>
      </w:r>
      <w:r w:rsidRPr="00023816">
        <w:rPr>
          <w:rStyle w:val="LinkdaInternet"/>
          <w:rFonts w:cs="Times New Roman"/>
        </w:rPr>
        <w:t>roseli.souza@mma.gov.br</w:t>
      </w:r>
      <w:r w:rsidR="009D15D5">
        <w:rPr>
          <w:rStyle w:val="LinkdaInternet"/>
          <w:rFonts w:cs="Times New Roman"/>
        </w:rPr>
        <w:fldChar w:fldCharType="end"/>
      </w:r>
      <w:hyperlink>
        <w:r w:rsidRPr="00023816">
          <w:rPr>
            <w:rFonts w:cs="Times New Roman"/>
          </w:rPr>
          <w:t>)</w:t>
        </w:r>
      </w:hyperlink>
    </w:p>
    <w:p w:rsidR="00955654" w:rsidRPr="00023816" w:rsidRDefault="00955654" w:rsidP="00B862FB">
      <w:pPr>
        <w:pStyle w:val="Normal1"/>
        <w:spacing w:line="100" w:lineRule="atLeast"/>
        <w:jc w:val="both"/>
        <w:rPr>
          <w:rFonts w:cs="Times New Roman"/>
          <w:b/>
          <w:bCs/>
        </w:rPr>
      </w:pPr>
    </w:p>
    <w:p w:rsidR="0033651F" w:rsidRDefault="00164BC3" w:rsidP="0033651F">
      <w:pPr>
        <w:tabs>
          <w:tab w:val="left" w:pos="851"/>
          <w:tab w:val="left" w:pos="1134"/>
        </w:tabs>
        <w:suppressAutoHyphens/>
        <w:autoSpaceDE w:val="0"/>
        <w:autoSpaceDN w:val="0"/>
        <w:adjustRightInd w:val="0"/>
        <w:jc w:val="both"/>
      </w:pPr>
      <w:r w:rsidRPr="00203F8A">
        <w:rPr>
          <w:b/>
          <w:bCs/>
          <w:sz w:val="24"/>
          <w:szCs w:val="24"/>
        </w:rPr>
        <w:lastRenderedPageBreak/>
        <w:t xml:space="preserve">ASSUNTOS DISCUTIDOS: </w:t>
      </w:r>
      <w:r w:rsidRPr="00203F8A">
        <w:rPr>
          <w:bCs/>
          <w:sz w:val="24"/>
          <w:szCs w:val="24"/>
        </w:rPr>
        <w:t>n</w:t>
      </w:r>
      <w:r w:rsidRPr="00203F8A">
        <w:rPr>
          <w:rFonts w:eastAsia="TimesNewRomanPSMT"/>
          <w:sz w:val="24"/>
          <w:szCs w:val="24"/>
        </w:rPr>
        <w:t xml:space="preserve">os dias </w:t>
      </w:r>
      <w:r w:rsidR="00EA2F48" w:rsidRPr="00203F8A">
        <w:rPr>
          <w:rFonts w:eastAsia="TimesNewRomanPSMT"/>
          <w:sz w:val="24"/>
          <w:szCs w:val="24"/>
        </w:rPr>
        <w:t>30</w:t>
      </w:r>
      <w:r w:rsidR="000C5879" w:rsidRPr="00203F8A">
        <w:rPr>
          <w:rFonts w:eastAsia="TimesNewRomanPSMT"/>
          <w:sz w:val="24"/>
          <w:szCs w:val="24"/>
        </w:rPr>
        <w:t xml:space="preserve"> e </w:t>
      </w:r>
      <w:r w:rsidR="00EA2F48" w:rsidRPr="00203F8A">
        <w:rPr>
          <w:rFonts w:eastAsia="TimesNewRomanPSMT"/>
          <w:sz w:val="24"/>
          <w:szCs w:val="24"/>
        </w:rPr>
        <w:t>31</w:t>
      </w:r>
      <w:r w:rsidR="000C5879" w:rsidRPr="00203F8A">
        <w:rPr>
          <w:rFonts w:eastAsia="TimesNewRomanPSMT"/>
          <w:sz w:val="24"/>
          <w:szCs w:val="24"/>
        </w:rPr>
        <w:t>/</w:t>
      </w:r>
      <w:r w:rsidR="00EA2F48" w:rsidRPr="00203F8A">
        <w:rPr>
          <w:rFonts w:eastAsia="TimesNewRomanPSMT"/>
          <w:sz w:val="24"/>
          <w:szCs w:val="24"/>
        </w:rPr>
        <w:t>08</w:t>
      </w:r>
      <w:r w:rsidR="000C5879" w:rsidRPr="00203F8A">
        <w:rPr>
          <w:rFonts w:eastAsia="TimesNewRomanPSMT"/>
          <w:sz w:val="24"/>
          <w:szCs w:val="24"/>
        </w:rPr>
        <w:t>/2017</w:t>
      </w:r>
      <w:r w:rsidRPr="00203F8A">
        <w:rPr>
          <w:rFonts w:eastAsia="TimesNewRomanPSMT"/>
          <w:sz w:val="24"/>
          <w:szCs w:val="24"/>
        </w:rPr>
        <w:t xml:space="preserve">, </w:t>
      </w:r>
      <w:r w:rsidR="00A15C8E" w:rsidRPr="00203F8A">
        <w:rPr>
          <w:rFonts w:eastAsia="TimesNewRomanPSMT"/>
          <w:sz w:val="24"/>
          <w:szCs w:val="24"/>
        </w:rPr>
        <w:t xml:space="preserve">na SEPN 505, </w:t>
      </w:r>
      <w:r w:rsidR="000C5879" w:rsidRPr="00203F8A">
        <w:rPr>
          <w:rFonts w:eastAsia="TimesNewRomanPSMT"/>
          <w:sz w:val="24"/>
          <w:szCs w:val="24"/>
        </w:rPr>
        <w:t>em Brasília</w:t>
      </w:r>
      <w:r w:rsidR="000C5879" w:rsidRPr="00203F8A">
        <w:rPr>
          <w:rFonts w:eastAsia="TimesNewRomanPSMT"/>
          <w:sz w:val="24"/>
          <w:szCs w:val="24"/>
          <w:lang w:val="pt-PT"/>
        </w:rPr>
        <w:t xml:space="preserve">, </w:t>
      </w:r>
      <w:r w:rsidR="000C5879" w:rsidRPr="00203F8A">
        <w:rPr>
          <w:rFonts w:eastAsia="TimesNewRomanPSMT"/>
          <w:sz w:val="24"/>
          <w:szCs w:val="24"/>
        </w:rPr>
        <w:t>realizou-se a 1</w:t>
      </w:r>
      <w:r w:rsidR="00EA2F48" w:rsidRPr="00203F8A">
        <w:rPr>
          <w:rFonts w:eastAsia="TimesNewRomanPSMT"/>
          <w:sz w:val="24"/>
          <w:szCs w:val="24"/>
        </w:rPr>
        <w:t>40</w:t>
      </w:r>
      <w:r w:rsidR="000C5879" w:rsidRPr="00203F8A">
        <w:rPr>
          <w:rFonts w:eastAsia="TimesNewRomanPSMT"/>
          <w:sz w:val="24"/>
          <w:szCs w:val="24"/>
        </w:rPr>
        <w:t xml:space="preserve">ª Reunião </w:t>
      </w:r>
      <w:r w:rsidR="00F50C9A" w:rsidRPr="00203F8A">
        <w:rPr>
          <w:rFonts w:eastAsia="TimesNewRomanPSMT"/>
          <w:sz w:val="24"/>
          <w:szCs w:val="24"/>
        </w:rPr>
        <w:t>d</w:t>
      </w:r>
      <w:r w:rsidRPr="00203F8A">
        <w:rPr>
          <w:rFonts w:eastAsia="TimesNewRomanPSMT"/>
          <w:sz w:val="24"/>
          <w:szCs w:val="24"/>
        </w:rPr>
        <w:t xml:space="preserve">a Câmara Técnica de Assuntos Legais e Institucionais (CTIL), do Conselho Nacional de Recursos Hídricos (CNRH), convocada há 20 dias, e discutiu: </w:t>
      </w:r>
      <w:r w:rsidR="00AC53E2" w:rsidRPr="00203F8A">
        <w:rPr>
          <w:color w:val="0000FF"/>
          <w:sz w:val="24"/>
          <w:szCs w:val="24"/>
        </w:rPr>
        <w:t xml:space="preserve">Item 1 – Abertura/Informes: </w:t>
      </w:r>
      <w:r w:rsidR="00AC53E2" w:rsidRPr="00203F8A">
        <w:rPr>
          <w:bCs/>
          <w:sz w:val="24"/>
          <w:szCs w:val="24"/>
        </w:rPr>
        <w:t xml:space="preserve">O </w:t>
      </w:r>
      <w:r w:rsidR="00AC53E2" w:rsidRPr="00203F8A">
        <w:rPr>
          <w:b/>
          <w:bCs/>
          <w:sz w:val="24"/>
          <w:szCs w:val="24"/>
        </w:rPr>
        <w:t>Sr. Júlio Thadeu Kettelhut</w:t>
      </w:r>
      <w:r w:rsidR="00AC53E2" w:rsidRPr="00203F8A">
        <w:rPr>
          <w:bCs/>
          <w:sz w:val="24"/>
          <w:szCs w:val="24"/>
        </w:rPr>
        <w:t xml:space="preserve"> </w:t>
      </w:r>
      <w:r w:rsidR="00AC53E2" w:rsidRPr="00203F8A">
        <w:rPr>
          <w:b/>
          <w:bCs/>
          <w:sz w:val="24"/>
          <w:szCs w:val="24"/>
        </w:rPr>
        <w:t>(</w:t>
      </w:r>
      <w:r w:rsidR="00A15C8E" w:rsidRPr="00203F8A">
        <w:rPr>
          <w:b/>
          <w:bCs/>
          <w:sz w:val="24"/>
          <w:szCs w:val="24"/>
        </w:rPr>
        <w:t>MMA/SRHQ</w:t>
      </w:r>
      <w:r w:rsidR="00AC53E2" w:rsidRPr="00203F8A">
        <w:rPr>
          <w:b/>
          <w:bCs/>
          <w:sz w:val="24"/>
          <w:szCs w:val="24"/>
        </w:rPr>
        <w:t>)</w:t>
      </w:r>
      <w:r w:rsidR="000C5879" w:rsidRPr="00203F8A">
        <w:rPr>
          <w:bCs/>
          <w:sz w:val="24"/>
          <w:szCs w:val="24"/>
        </w:rPr>
        <w:t xml:space="preserve"> iniciou a 1</w:t>
      </w:r>
      <w:r w:rsidR="00A15C8E" w:rsidRPr="00203F8A">
        <w:rPr>
          <w:bCs/>
          <w:sz w:val="24"/>
          <w:szCs w:val="24"/>
        </w:rPr>
        <w:t>40</w:t>
      </w:r>
      <w:r w:rsidR="000C5879" w:rsidRPr="00203F8A">
        <w:rPr>
          <w:bCs/>
          <w:sz w:val="24"/>
          <w:szCs w:val="24"/>
        </w:rPr>
        <w:t xml:space="preserve">ª </w:t>
      </w:r>
      <w:r w:rsidR="00DC2269">
        <w:rPr>
          <w:bCs/>
          <w:sz w:val="24"/>
          <w:szCs w:val="24"/>
        </w:rPr>
        <w:t>Reunião informando</w:t>
      </w:r>
      <w:r w:rsidR="00437DD4" w:rsidRPr="00203F8A">
        <w:rPr>
          <w:bCs/>
          <w:sz w:val="24"/>
          <w:szCs w:val="24"/>
        </w:rPr>
        <w:t xml:space="preserve"> que o mandato dele </w:t>
      </w:r>
      <w:r w:rsidR="00FD7821" w:rsidRPr="00203F8A">
        <w:rPr>
          <w:bCs/>
          <w:sz w:val="24"/>
          <w:szCs w:val="24"/>
        </w:rPr>
        <w:t xml:space="preserve">como presidente da </w:t>
      </w:r>
      <w:r w:rsidR="00437DD4" w:rsidRPr="00203F8A">
        <w:rPr>
          <w:bCs/>
          <w:sz w:val="24"/>
          <w:szCs w:val="24"/>
        </w:rPr>
        <w:t xml:space="preserve">CTIL </w:t>
      </w:r>
      <w:r w:rsidR="00FD7821" w:rsidRPr="00203F8A">
        <w:rPr>
          <w:bCs/>
          <w:sz w:val="24"/>
          <w:szCs w:val="24"/>
        </w:rPr>
        <w:t>estava se encerrando</w:t>
      </w:r>
      <w:r w:rsidR="00DC2269">
        <w:rPr>
          <w:bCs/>
          <w:sz w:val="24"/>
          <w:szCs w:val="24"/>
        </w:rPr>
        <w:t xml:space="preserve"> </w:t>
      </w:r>
      <w:r w:rsidR="00437DD4" w:rsidRPr="00203F8A">
        <w:rPr>
          <w:bCs/>
          <w:sz w:val="24"/>
          <w:szCs w:val="24"/>
        </w:rPr>
        <w:t xml:space="preserve">e que ele conduziria </w:t>
      </w:r>
      <w:r w:rsidR="00ED79F3" w:rsidRPr="00203F8A">
        <w:rPr>
          <w:bCs/>
          <w:sz w:val="24"/>
          <w:szCs w:val="24"/>
        </w:rPr>
        <w:t xml:space="preserve">a presente reunião </w:t>
      </w:r>
      <w:r w:rsidR="00437DD4" w:rsidRPr="00203F8A">
        <w:rPr>
          <w:bCs/>
          <w:sz w:val="24"/>
          <w:szCs w:val="24"/>
        </w:rPr>
        <w:t xml:space="preserve">até a </w:t>
      </w:r>
      <w:r w:rsidR="00ED79F3" w:rsidRPr="00203F8A">
        <w:rPr>
          <w:bCs/>
          <w:sz w:val="24"/>
          <w:szCs w:val="24"/>
        </w:rPr>
        <w:t>aprovação da Ata</w:t>
      </w:r>
      <w:r w:rsidR="00437DD4" w:rsidRPr="00203F8A">
        <w:rPr>
          <w:bCs/>
          <w:sz w:val="24"/>
          <w:szCs w:val="24"/>
        </w:rPr>
        <w:t xml:space="preserve">. </w:t>
      </w:r>
      <w:r w:rsidR="00DC2269">
        <w:rPr>
          <w:bCs/>
          <w:sz w:val="24"/>
          <w:szCs w:val="24"/>
        </w:rPr>
        <w:t>Agradeceu</w:t>
      </w:r>
      <w:r w:rsidR="00437DD4" w:rsidRPr="00203F8A">
        <w:rPr>
          <w:bCs/>
          <w:sz w:val="24"/>
          <w:szCs w:val="24"/>
        </w:rPr>
        <w:t xml:space="preserve"> a todos</w:t>
      </w:r>
      <w:r w:rsidR="00DC2269">
        <w:rPr>
          <w:bCs/>
          <w:sz w:val="24"/>
          <w:szCs w:val="24"/>
        </w:rPr>
        <w:t xml:space="preserve"> pela presença e, também, pela confiança no </w:t>
      </w:r>
      <w:r w:rsidR="00437DD4" w:rsidRPr="00203F8A">
        <w:rPr>
          <w:bCs/>
          <w:sz w:val="24"/>
          <w:szCs w:val="24"/>
        </w:rPr>
        <w:t xml:space="preserve">período que esteve </w:t>
      </w:r>
      <w:r w:rsidR="008E05FA" w:rsidRPr="00203F8A">
        <w:rPr>
          <w:bCs/>
          <w:sz w:val="24"/>
          <w:szCs w:val="24"/>
        </w:rPr>
        <w:t>à frente da</w:t>
      </w:r>
      <w:r w:rsidR="00437DD4" w:rsidRPr="00203F8A">
        <w:rPr>
          <w:bCs/>
          <w:sz w:val="24"/>
          <w:szCs w:val="24"/>
        </w:rPr>
        <w:t xml:space="preserve"> </w:t>
      </w:r>
      <w:r w:rsidR="00DC2269">
        <w:rPr>
          <w:bCs/>
          <w:sz w:val="24"/>
          <w:szCs w:val="24"/>
        </w:rPr>
        <w:t>CTIL</w:t>
      </w:r>
      <w:r w:rsidR="008E05FA" w:rsidRPr="00203F8A">
        <w:rPr>
          <w:bCs/>
          <w:sz w:val="24"/>
          <w:szCs w:val="24"/>
        </w:rPr>
        <w:t>.</w:t>
      </w:r>
      <w:r w:rsidR="00437DD4" w:rsidRPr="00203F8A">
        <w:rPr>
          <w:bCs/>
          <w:sz w:val="24"/>
          <w:szCs w:val="24"/>
        </w:rPr>
        <w:t xml:space="preserve"> </w:t>
      </w:r>
      <w:r w:rsidR="00ED79F3" w:rsidRPr="00203F8A">
        <w:rPr>
          <w:bCs/>
          <w:sz w:val="24"/>
          <w:szCs w:val="24"/>
        </w:rPr>
        <w:t>Enfatizou</w:t>
      </w:r>
      <w:r w:rsidR="008E05FA" w:rsidRPr="00203F8A">
        <w:rPr>
          <w:bCs/>
          <w:sz w:val="24"/>
          <w:szCs w:val="24"/>
        </w:rPr>
        <w:t xml:space="preserve"> que </w:t>
      </w:r>
      <w:r w:rsidR="00ED79F3" w:rsidRPr="00203F8A">
        <w:rPr>
          <w:bCs/>
          <w:sz w:val="24"/>
          <w:szCs w:val="24"/>
        </w:rPr>
        <w:t>existe e sempre existirão</w:t>
      </w:r>
      <w:r w:rsidR="00437DD4" w:rsidRPr="00203F8A">
        <w:rPr>
          <w:bCs/>
          <w:sz w:val="24"/>
          <w:szCs w:val="24"/>
        </w:rPr>
        <w:t xml:space="preserve"> pontos de vista diferente</w:t>
      </w:r>
      <w:r w:rsidR="00DC2269">
        <w:rPr>
          <w:bCs/>
          <w:sz w:val="24"/>
          <w:szCs w:val="24"/>
        </w:rPr>
        <w:t>s</w:t>
      </w:r>
      <w:r w:rsidR="00ED79F3" w:rsidRPr="00203F8A">
        <w:rPr>
          <w:bCs/>
          <w:sz w:val="24"/>
          <w:szCs w:val="24"/>
        </w:rPr>
        <w:t xml:space="preserve"> na </w:t>
      </w:r>
      <w:r w:rsidR="00DC2269">
        <w:rPr>
          <w:bCs/>
          <w:sz w:val="24"/>
          <w:szCs w:val="24"/>
        </w:rPr>
        <w:t>Câmara</w:t>
      </w:r>
      <w:r w:rsidR="00437DD4" w:rsidRPr="00203F8A">
        <w:rPr>
          <w:bCs/>
          <w:sz w:val="24"/>
          <w:szCs w:val="24"/>
        </w:rPr>
        <w:t xml:space="preserve">, </w:t>
      </w:r>
      <w:r w:rsidR="008E05FA" w:rsidRPr="00203F8A">
        <w:rPr>
          <w:bCs/>
          <w:sz w:val="24"/>
          <w:szCs w:val="24"/>
        </w:rPr>
        <w:t>m</w:t>
      </w:r>
      <w:r w:rsidR="00437DD4" w:rsidRPr="00203F8A">
        <w:rPr>
          <w:bCs/>
          <w:sz w:val="24"/>
          <w:szCs w:val="24"/>
        </w:rPr>
        <w:t xml:space="preserve">as </w:t>
      </w:r>
      <w:r w:rsidR="008E05FA" w:rsidRPr="00203F8A">
        <w:rPr>
          <w:bCs/>
          <w:sz w:val="24"/>
          <w:szCs w:val="24"/>
        </w:rPr>
        <w:t>que</w:t>
      </w:r>
      <w:r w:rsidR="00437DD4" w:rsidRPr="00203F8A">
        <w:rPr>
          <w:bCs/>
          <w:sz w:val="24"/>
          <w:szCs w:val="24"/>
        </w:rPr>
        <w:t xml:space="preserve"> </w:t>
      </w:r>
      <w:r w:rsidR="00DB4D9D">
        <w:rPr>
          <w:bCs/>
          <w:sz w:val="24"/>
          <w:szCs w:val="24"/>
        </w:rPr>
        <w:t xml:space="preserve">as manifestações </w:t>
      </w:r>
      <w:r w:rsidR="00D50003">
        <w:rPr>
          <w:bCs/>
          <w:sz w:val="24"/>
          <w:szCs w:val="24"/>
        </w:rPr>
        <w:t>sempre foram para construir</w:t>
      </w:r>
      <w:r w:rsidR="00437DD4" w:rsidRPr="00203F8A">
        <w:rPr>
          <w:bCs/>
          <w:sz w:val="24"/>
          <w:szCs w:val="24"/>
        </w:rPr>
        <w:t xml:space="preserve">. </w:t>
      </w:r>
      <w:r w:rsidR="004D0575" w:rsidRPr="00203F8A">
        <w:rPr>
          <w:bCs/>
          <w:sz w:val="24"/>
          <w:szCs w:val="24"/>
        </w:rPr>
        <w:t>No seu entendimento, a maioria das decisões tomadas foi</w:t>
      </w:r>
      <w:r w:rsidR="008E05FA" w:rsidRPr="00203F8A">
        <w:rPr>
          <w:bCs/>
          <w:sz w:val="24"/>
          <w:szCs w:val="24"/>
        </w:rPr>
        <w:t xml:space="preserve"> por </w:t>
      </w:r>
      <w:r w:rsidR="00D3124B">
        <w:rPr>
          <w:bCs/>
          <w:sz w:val="24"/>
          <w:szCs w:val="24"/>
        </w:rPr>
        <w:t>consenso e</w:t>
      </w:r>
      <w:r w:rsidR="008E05FA" w:rsidRPr="00203F8A">
        <w:rPr>
          <w:bCs/>
          <w:sz w:val="24"/>
          <w:szCs w:val="24"/>
        </w:rPr>
        <w:t xml:space="preserve"> com o cuidado de manter </w:t>
      </w:r>
      <w:r w:rsidR="00ED79F3" w:rsidRPr="00203F8A">
        <w:rPr>
          <w:bCs/>
          <w:sz w:val="24"/>
          <w:szCs w:val="24"/>
        </w:rPr>
        <w:t>o</w:t>
      </w:r>
      <w:r w:rsidR="00437DD4" w:rsidRPr="00203F8A">
        <w:rPr>
          <w:bCs/>
          <w:sz w:val="24"/>
          <w:szCs w:val="24"/>
        </w:rPr>
        <w:t xml:space="preserve"> espírito da lei</w:t>
      </w:r>
      <w:r w:rsidR="00ED79F3" w:rsidRPr="00203F8A">
        <w:rPr>
          <w:bCs/>
          <w:sz w:val="24"/>
          <w:szCs w:val="24"/>
        </w:rPr>
        <w:t xml:space="preserve">, </w:t>
      </w:r>
      <w:r w:rsidR="008E05FA" w:rsidRPr="00203F8A">
        <w:rPr>
          <w:bCs/>
          <w:sz w:val="24"/>
          <w:szCs w:val="24"/>
        </w:rPr>
        <w:t xml:space="preserve">tendo-se em mente </w:t>
      </w:r>
      <w:r w:rsidR="00437DD4" w:rsidRPr="00203F8A">
        <w:rPr>
          <w:bCs/>
          <w:sz w:val="24"/>
          <w:szCs w:val="24"/>
        </w:rPr>
        <w:t xml:space="preserve">a </w:t>
      </w:r>
      <w:r w:rsidR="00DC2269">
        <w:rPr>
          <w:bCs/>
          <w:sz w:val="24"/>
          <w:szCs w:val="24"/>
        </w:rPr>
        <w:t xml:space="preserve">democratização e </w:t>
      </w:r>
      <w:r w:rsidR="00437DD4" w:rsidRPr="00203F8A">
        <w:rPr>
          <w:bCs/>
          <w:sz w:val="24"/>
          <w:szCs w:val="24"/>
        </w:rPr>
        <w:t>a descentralização.</w:t>
      </w:r>
      <w:r w:rsidR="008E05FA" w:rsidRPr="00203F8A">
        <w:rPr>
          <w:bCs/>
          <w:sz w:val="24"/>
          <w:szCs w:val="24"/>
        </w:rPr>
        <w:t xml:space="preserve"> </w:t>
      </w:r>
      <w:r w:rsidR="00ED79F3" w:rsidRPr="00203F8A">
        <w:rPr>
          <w:bCs/>
          <w:sz w:val="24"/>
          <w:szCs w:val="24"/>
        </w:rPr>
        <w:t>Comunicou</w:t>
      </w:r>
      <w:r w:rsidR="004D0575" w:rsidRPr="00203F8A">
        <w:rPr>
          <w:bCs/>
          <w:sz w:val="24"/>
          <w:szCs w:val="24"/>
        </w:rPr>
        <w:t xml:space="preserve"> que o representante titular pelo MMA/SRHQ </w:t>
      </w:r>
      <w:r w:rsidR="00FD7821" w:rsidRPr="00203F8A">
        <w:rPr>
          <w:bCs/>
          <w:sz w:val="24"/>
          <w:szCs w:val="24"/>
        </w:rPr>
        <w:t>seria o</w:t>
      </w:r>
      <w:r w:rsidR="004D0575" w:rsidRPr="00203F8A">
        <w:rPr>
          <w:bCs/>
          <w:sz w:val="24"/>
          <w:szCs w:val="24"/>
        </w:rPr>
        <w:t xml:space="preserve"> Sr. Sergio Gonçalves, Diretor do Departamento de Recursos Hídricos</w:t>
      </w:r>
      <w:r w:rsidR="00437DD4" w:rsidRPr="00203F8A">
        <w:rPr>
          <w:bCs/>
          <w:sz w:val="24"/>
          <w:szCs w:val="24"/>
        </w:rPr>
        <w:t xml:space="preserve">. </w:t>
      </w:r>
      <w:r w:rsidR="00E01770" w:rsidRPr="00203F8A">
        <w:rPr>
          <w:bCs/>
          <w:sz w:val="24"/>
          <w:szCs w:val="24"/>
        </w:rPr>
        <w:t>E</w:t>
      </w:r>
      <w:r w:rsidR="004D0575" w:rsidRPr="00203F8A">
        <w:rPr>
          <w:bCs/>
          <w:sz w:val="24"/>
          <w:szCs w:val="24"/>
        </w:rPr>
        <w:t xml:space="preserve">m </w:t>
      </w:r>
      <w:r w:rsidR="00FD7821" w:rsidRPr="00203F8A">
        <w:rPr>
          <w:bCs/>
          <w:sz w:val="24"/>
          <w:szCs w:val="24"/>
        </w:rPr>
        <w:t>relação aos</w:t>
      </w:r>
      <w:r w:rsidR="004D0575" w:rsidRPr="00203F8A">
        <w:rPr>
          <w:bCs/>
          <w:sz w:val="24"/>
          <w:szCs w:val="24"/>
        </w:rPr>
        <w:t xml:space="preserve"> informes gerais, </w:t>
      </w:r>
      <w:r w:rsidR="00ED79F3" w:rsidRPr="00203F8A">
        <w:rPr>
          <w:bCs/>
          <w:sz w:val="24"/>
          <w:szCs w:val="24"/>
        </w:rPr>
        <w:t>avisou</w:t>
      </w:r>
      <w:r w:rsidR="00E01770" w:rsidRPr="00203F8A">
        <w:rPr>
          <w:bCs/>
          <w:sz w:val="24"/>
          <w:szCs w:val="24"/>
        </w:rPr>
        <w:t xml:space="preserve"> </w:t>
      </w:r>
      <w:r w:rsidR="004D0575" w:rsidRPr="00203F8A">
        <w:rPr>
          <w:bCs/>
          <w:sz w:val="24"/>
          <w:szCs w:val="24"/>
        </w:rPr>
        <w:t>sobre</w:t>
      </w:r>
      <w:r w:rsidR="00E01770" w:rsidRPr="00203F8A">
        <w:rPr>
          <w:bCs/>
          <w:sz w:val="24"/>
          <w:szCs w:val="24"/>
        </w:rPr>
        <w:t xml:space="preserve"> </w:t>
      </w:r>
      <w:r w:rsidR="004D0575" w:rsidRPr="00203F8A">
        <w:rPr>
          <w:bCs/>
          <w:sz w:val="24"/>
          <w:szCs w:val="24"/>
        </w:rPr>
        <w:t>a realização da reunião</w:t>
      </w:r>
      <w:r w:rsidR="00E01770" w:rsidRPr="00203F8A">
        <w:rPr>
          <w:bCs/>
          <w:sz w:val="24"/>
          <w:szCs w:val="24"/>
        </w:rPr>
        <w:t xml:space="preserve"> do CNRH, marcada para outubro, cuja pauta estava baseada nos assuntos a serem apreciadas nesta reunião. Não havendo outros informes, o Sr. Sergio Gonçalves</w:t>
      </w:r>
      <w:r w:rsidR="00375F7E" w:rsidRPr="00203F8A">
        <w:rPr>
          <w:b/>
          <w:bCs/>
          <w:sz w:val="24"/>
          <w:szCs w:val="24"/>
        </w:rPr>
        <w:t xml:space="preserve"> (MMA/SRHQ)</w:t>
      </w:r>
      <w:r w:rsidR="00375F7E" w:rsidRPr="00203F8A">
        <w:rPr>
          <w:bCs/>
          <w:sz w:val="24"/>
          <w:szCs w:val="24"/>
        </w:rPr>
        <w:t xml:space="preserve"> se apresentou dizendo da satisfação em representar o ministério na CTIL, e que se colocava a disposição para </w:t>
      </w:r>
      <w:r w:rsidR="00E01770" w:rsidRPr="00203F8A">
        <w:rPr>
          <w:bCs/>
          <w:sz w:val="24"/>
          <w:szCs w:val="24"/>
        </w:rPr>
        <w:t>colaborar</w:t>
      </w:r>
      <w:r w:rsidR="00375F7E" w:rsidRPr="00203F8A">
        <w:rPr>
          <w:bCs/>
          <w:sz w:val="24"/>
          <w:szCs w:val="24"/>
        </w:rPr>
        <w:t xml:space="preserve">. </w:t>
      </w:r>
      <w:r w:rsidR="007C0681" w:rsidRPr="00203F8A">
        <w:rPr>
          <w:b/>
          <w:bCs/>
          <w:color w:val="0000FF"/>
          <w:sz w:val="24"/>
          <w:szCs w:val="24"/>
        </w:rPr>
        <w:t xml:space="preserve">Item 2 - </w:t>
      </w:r>
      <w:r w:rsidR="00394242" w:rsidRPr="00203F8A">
        <w:rPr>
          <w:color w:val="0000FF"/>
          <w:sz w:val="24"/>
          <w:szCs w:val="24"/>
        </w:rPr>
        <w:t>Aprovação da minuta da Ata da 1</w:t>
      </w:r>
      <w:r w:rsidR="00375F7E" w:rsidRPr="00203F8A">
        <w:rPr>
          <w:color w:val="0000FF"/>
          <w:sz w:val="24"/>
          <w:szCs w:val="24"/>
        </w:rPr>
        <w:t>39</w:t>
      </w:r>
      <w:r w:rsidR="007C0681" w:rsidRPr="00203F8A">
        <w:rPr>
          <w:color w:val="0000FF"/>
          <w:sz w:val="24"/>
          <w:szCs w:val="24"/>
        </w:rPr>
        <w:t xml:space="preserve">ª Reunião da CTIL. </w:t>
      </w:r>
      <w:r w:rsidR="00285B83" w:rsidRPr="00203F8A">
        <w:rPr>
          <w:sz w:val="24"/>
          <w:szCs w:val="24"/>
        </w:rPr>
        <w:t>A Ata</w:t>
      </w:r>
      <w:r w:rsidR="00965BA4" w:rsidRPr="00203F8A">
        <w:rPr>
          <w:sz w:val="24"/>
          <w:szCs w:val="24"/>
        </w:rPr>
        <w:t xml:space="preserve"> foi </w:t>
      </w:r>
      <w:r w:rsidR="009E4A8E" w:rsidRPr="00203F8A">
        <w:rPr>
          <w:sz w:val="24"/>
          <w:szCs w:val="24"/>
        </w:rPr>
        <w:t xml:space="preserve">aprovada </w:t>
      </w:r>
      <w:r w:rsidR="00965BA4" w:rsidRPr="00203F8A">
        <w:rPr>
          <w:sz w:val="24"/>
          <w:szCs w:val="24"/>
        </w:rPr>
        <w:t xml:space="preserve">com </w:t>
      </w:r>
      <w:r w:rsidR="00394242" w:rsidRPr="00203F8A">
        <w:rPr>
          <w:sz w:val="24"/>
          <w:szCs w:val="24"/>
        </w:rPr>
        <w:t>correções na redação</w:t>
      </w:r>
      <w:r w:rsidR="00285B83" w:rsidRPr="00203F8A">
        <w:rPr>
          <w:sz w:val="24"/>
          <w:szCs w:val="24"/>
        </w:rPr>
        <w:t>,</w:t>
      </w:r>
      <w:r w:rsidR="007C0681" w:rsidRPr="00203F8A">
        <w:rPr>
          <w:sz w:val="24"/>
          <w:szCs w:val="24"/>
        </w:rPr>
        <w:t xml:space="preserve"> </w:t>
      </w:r>
      <w:r w:rsidR="00CD2F64" w:rsidRPr="00203F8A">
        <w:rPr>
          <w:sz w:val="24"/>
          <w:szCs w:val="24"/>
        </w:rPr>
        <w:t xml:space="preserve">solicitadas pelo </w:t>
      </w:r>
      <w:r w:rsidR="00375F7E" w:rsidRPr="00203F8A">
        <w:rPr>
          <w:sz w:val="24"/>
          <w:szCs w:val="24"/>
        </w:rPr>
        <w:t xml:space="preserve">Sr. Wilson de Azevedo </w:t>
      </w:r>
      <w:r w:rsidR="00CD2F64" w:rsidRPr="00203F8A">
        <w:rPr>
          <w:sz w:val="24"/>
          <w:szCs w:val="24"/>
        </w:rPr>
        <w:t>(</w:t>
      </w:r>
      <w:r w:rsidR="00C75F7D" w:rsidRPr="00203F8A">
        <w:rPr>
          <w:sz w:val="24"/>
          <w:szCs w:val="24"/>
        </w:rPr>
        <w:t>Turismo e Lazer</w:t>
      </w:r>
      <w:r w:rsidR="00375F7E" w:rsidRPr="00203F8A">
        <w:rPr>
          <w:sz w:val="24"/>
          <w:szCs w:val="24"/>
        </w:rPr>
        <w:t>) e pela Sr</w:t>
      </w:r>
      <w:r w:rsidR="007903D7" w:rsidRPr="00203F8A">
        <w:rPr>
          <w:sz w:val="24"/>
          <w:szCs w:val="24"/>
        </w:rPr>
        <w:t>a</w:t>
      </w:r>
      <w:r w:rsidR="00375F7E" w:rsidRPr="00203F8A">
        <w:rPr>
          <w:sz w:val="24"/>
          <w:szCs w:val="24"/>
        </w:rPr>
        <w:t xml:space="preserve">. </w:t>
      </w:r>
      <w:proofErr w:type="spellStart"/>
      <w:r w:rsidR="00375F7E" w:rsidRPr="00203F8A">
        <w:rPr>
          <w:sz w:val="24"/>
          <w:szCs w:val="24"/>
        </w:rPr>
        <w:t>Eldis</w:t>
      </w:r>
      <w:proofErr w:type="spellEnd"/>
      <w:r w:rsidR="00375F7E" w:rsidRPr="00203F8A">
        <w:rPr>
          <w:sz w:val="24"/>
          <w:szCs w:val="24"/>
        </w:rPr>
        <w:t xml:space="preserve"> Camargo (</w:t>
      </w:r>
      <w:r w:rsidR="00375F7E" w:rsidRPr="00203F8A">
        <w:rPr>
          <w:b/>
          <w:sz w:val="24"/>
          <w:szCs w:val="24"/>
        </w:rPr>
        <w:t>ANA</w:t>
      </w:r>
      <w:r w:rsidR="00375F7E" w:rsidRPr="00203F8A">
        <w:rPr>
          <w:sz w:val="24"/>
          <w:szCs w:val="24"/>
        </w:rPr>
        <w:t>),</w:t>
      </w:r>
      <w:r w:rsidR="00CD2F64" w:rsidRPr="00203F8A">
        <w:rPr>
          <w:sz w:val="24"/>
          <w:szCs w:val="24"/>
        </w:rPr>
        <w:t xml:space="preserve"> que encaminharam previamente</w:t>
      </w:r>
      <w:r w:rsidR="00ED79F3" w:rsidRPr="00203F8A">
        <w:rPr>
          <w:sz w:val="24"/>
          <w:szCs w:val="24"/>
        </w:rPr>
        <w:t xml:space="preserve"> as contribuições</w:t>
      </w:r>
      <w:r w:rsidR="00CD2F64" w:rsidRPr="00203F8A">
        <w:rPr>
          <w:sz w:val="24"/>
          <w:szCs w:val="24"/>
        </w:rPr>
        <w:t xml:space="preserve">, e </w:t>
      </w:r>
      <w:r w:rsidR="00375F7E" w:rsidRPr="00203F8A">
        <w:rPr>
          <w:sz w:val="24"/>
          <w:szCs w:val="24"/>
        </w:rPr>
        <w:t xml:space="preserve">pela </w:t>
      </w:r>
      <w:r w:rsidR="00394242" w:rsidRPr="00203F8A">
        <w:rPr>
          <w:sz w:val="24"/>
          <w:szCs w:val="24"/>
        </w:rPr>
        <w:t>Sra.</w:t>
      </w:r>
      <w:r w:rsidR="007C0681" w:rsidRPr="00203F8A">
        <w:rPr>
          <w:sz w:val="24"/>
          <w:szCs w:val="24"/>
        </w:rPr>
        <w:t xml:space="preserve"> </w:t>
      </w:r>
      <w:proofErr w:type="spellStart"/>
      <w:r w:rsidR="00386780" w:rsidRPr="00203F8A">
        <w:rPr>
          <w:sz w:val="24"/>
          <w:szCs w:val="24"/>
          <w:lang w:bidi="hi-IN"/>
        </w:rPr>
        <w:t>Sonáli</w:t>
      </w:r>
      <w:proofErr w:type="spellEnd"/>
      <w:r w:rsidR="00386780" w:rsidRPr="00203F8A">
        <w:rPr>
          <w:sz w:val="24"/>
          <w:szCs w:val="24"/>
          <w:lang w:bidi="hi-IN"/>
        </w:rPr>
        <w:t xml:space="preserve"> Cavalcanti Oliveira</w:t>
      </w:r>
      <w:r w:rsidR="007C0681" w:rsidRPr="00203F8A">
        <w:rPr>
          <w:sz w:val="24"/>
          <w:szCs w:val="24"/>
        </w:rPr>
        <w:t xml:space="preserve"> (</w:t>
      </w:r>
      <w:r w:rsidR="007C0681" w:rsidRPr="00203F8A">
        <w:rPr>
          <w:b/>
          <w:sz w:val="24"/>
          <w:szCs w:val="24"/>
        </w:rPr>
        <w:t>Concessionárias</w:t>
      </w:r>
      <w:r w:rsidR="00386780" w:rsidRPr="00203F8A">
        <w:rPr>
          <w:b/>
          <w:sz w:val="24"/>
          <w:szCs w:val="24"/>
        </w:rPr>
        <w:t>/</w:t>
      </w:r>
      <w:r w:rsidR="006802FE" w:rsidRPr="00203F8A">
        <w:rPr>
          <w:b/>
          <w:sz w:val="24"/>
          <w:szCs w:val="24"/>
        </w:rPr>
        <w:t>ABRAGE</w:t>
      </w:r>
      <w:r w:rsidR="007C0681" w:rsidRPr="00203F8A">
        <w:rPr>
          <w:sz w:val="24"/>
          <w:szCs w:val="24"/>
        </w:rPr>
        <w:t xml:space="preserve">). </w:t>
      </w:r>
      <w:r w:rsidR="00375F7E" w:rsidRPr="00203F8A">
        <w:rPr>
          <w:sz w:val="24"/>
          <w:szCs w:val="24"/>
        </w:rPr>
        <w:t xml:space="preserve">Se abstiveram de votar, em virtude de não terem participado da </w:t>
      </w:r>
      <w:r w:rsidR="006248FF">
        <w:rPr>
          <w:sz w:val="24"/>
          <w:szCs w:val="24"/>
        </w:rPr>
        <w:t>r</w:t>
      </w:r>
      <w:r w:rsidR="00375F7E" w:rsidRPr="00203F8A">
        <w:rPr>
          <w:sz w:val="24"/>
          <w:szCs w:val="24"/>
        </w:rPr>
        <w:t>eunião, os representantes</w:t>
      </w:r>
      <w:r w:rsidR="00CD2F64" w:rsidRPr="00203F8A">
        <w:rPr>
          <w:sz w:val="24"/>
          <w:szCs w:val="24"/>
        </w:rPr>
        <w:t xml:space="preserve">: </w:t>
      </w:r>
      <w:r w:rsidR="00375F7E" w:rsidRPr="00203F8A">
        <w:rPr>
          <w:sz w:val="24"/>
          <w:szCs w:val="24"/>
        </w:rPr>
        <w:t>Gustavo Gazzinelli (ONGS), Maria Emília Borges</w:t>
      </w:r>
      <w:r w:rsidR="00CD2F64" w:rsidRPr="00203F8A">
        <w:rPr>
          <w:sz w:val="24"/>
          <w:szCs w:val="24"/>
        </w:rPr>
        <w:t xml:space="preserve"> (MAPA); José Tarcísio Fialho (CERH PR/DF) e Paulo Robson Samuel (Comitês). Antes de dar </w:t>
      </w:r>
      <w:proofErr w:type="spellStart"/>
      <w:r w:rsidR="00CD2F64" w:rsidRPr="00203F8A">
        <w:rPr>
          <w:sz w:val="24"/>
          <w:szCs w:val="24"/>
        </w:rPr>
        <w:t>inicio</w:t>
      </w:r>
      <w:proofErr w:type="spellEnd"/>
      <w:r w:rsidR="00CD2F64" w:rsidRPr="00203F8A">
        <w:rPr>
          <w:sz w:val="24"/>
          <w:szCs w:val="24"/>
        </w:rPr>
        <w:t xml:space="preserve"> ao próximo item da pauta</w:t>
      </w:r>
      <w:r w:rsidR="00E321BB" w:rsidRPr="00203F8A">
        <w:rPr>
          <w:sz w:val="24"/>
          <w:szCs w:val="24"/>
        </w:rPr>
        <w:t>,</w:t>
      </w:r>
      <w:r w:rsidR="00CD2F64" w:rsidRPr="00203F8A">
        <w:rPr>
          <w:sz w:val="24"/>
          <w:szCs w:val="24"/>
        </w:rPr>
        <w:t xml:space="preserve"> foi realizada uma rodada de apresentações</w:t>
      </w:r>
      <w:r w:rsidR="007903D7" w:rsidRPr="00203F8A">
        <w:rPr>
          <w:sz w:val="24"/>
          <w:szCs w:val="24"/>
        </w:rPr>
        <w:t xml:space="preserve">. </w:t>
      </w:r>
      <w:r w:rsidR="00CA7D15" w:rsidRPr="00203F8A">
        <w:rPr>
          <w:b/>
          <w:bCs/>
          <w:color w:val="0000FF"/>
          <w:sz w:val="24"/>
          <w:szCs w:val="24"/>
        </w:rPr>
        <w:t>Item 3</w:t>
      </w:r>
      <w:r w:rsidR="007C0681" w:rsidRPr="00203F8A">
        <w:rPr>
          <w:b/>
          <w:bCs/>
          <w:color w:val="0000FF"/>
          <w:sz w:val="24"/>
          <w:szCs w:val="24"/>
        </w:rPr>
        <w:t xml:space="preserve"> - </w:t>
      </w:r>
      <w:r w:rsidR="00394242" w:rsidRPr="00203F8A">
        <w:rPr>
          <w:color w:val="0000FF"/>
          <w:sz w:val="24"/>
          <w:szCs w:val="24"/>
        </w:rPr>
        <w:t>Eleição para presidente da CTIL</w:t>
      </w:r>
      <w:r w:rsidR="007903D7" w:rsidRPr="00203F8A">
        <w:rPr>
          <w:color w:val="0000FF"/>
          <w:sz w:val="24"/>
          <w:szCs w:val="24"/>
        </w:rPr>
        <w:t xml:space="preserve">. </w:t>
      </w:r>
      <w:r w:rsidR="007903D7" w:rsidRPr="00203F8A">
        <w:rPr>
          <w:sz w:val="24"/>
          <w:szCs w:val="24"/>
        </w:rPr>
        <w:t>O</w:t>
      </w:r>
      <w:r w:rsidR="007903D7" w:rsidRPr="00203F8A">
        <w:rPr>
          <w:color w:val="0000FF"/>
          <w:sz w:val="24"/>
          <w:szCs w:val="24"/>
        </w:rPr>
        <w:t xml:space="preserve"> </w:t>
      </w:r>
      <w:r w:rsidR="007903D7" w:rsidRPr="00203F8A">
        <w:rPr>
          <w:sz w:val="24"/>
          <w:szCs w:val="24"/>
        </w:rPr>
        <w:t xml:space="preserve">Sr. Julio Thadeu </w:t>
      </w:r>
      <w:proofErr w:type="spellStart"/>
      <w:r w:rsidR="007903D7" w:rsidRPr="00203F8A">
        <w:rPr>
          <w:sz w:val="24"/>
          <w:szCs w:val="24"/>
        </w:rPr>
        <w:t>kettelhut</w:t>
      </w:r>
      <w:proofErr w:type="spellEnd"/>
      <w:r w:rsidR="007903D7" w:rsidRPr="00203F8A">
        <w:rPr>
          <w:sz w:val="24"/>
          <w:szCs w:val="24"/>
        </w:rPr>
        <w:t xml:space="preserve"> (</w:t>
      </w:r>
      <w:r w:rsidR="007903D7" w:rsidRPr="00203F8A">
        <w:rPr>
          <w:b/>
          <w:sz w:val="24"/>
          <w:szCs w:val="24"/>
        </w:rPr>
        <w:t>MMA/SRHQ</w:t>
      </w:r>
      <w:r w:rsidR="007903D7" w:rsidRPr="00203F8A">
        <w:rPr>
          <w:sz w:val="24"/>
          <w:szCs w:val="24"/>
        </w:rPr>
        <w:t xml:space="preserve">), informou </w:t>
      </w:r>
      <w:r w:rsidR="00ED79F3" w:rsidRPr="00203F8A">
        <w:rPr>
          <w:sz w:val="24"/>
          <w:szCs w:val="24"/>
        </w:rPr>
        <w:t xml:space="preserve">sobre os </w:t>
      </w:r>
      <w:r w:rsidR="007903D7" w:rsidRPr="00203F8A">
        <w:rPr>
          <w:sz w:val="24"/>
          <w:szCs w:val="24"/>
        </w:rPr>
        <w:t xml:space="preserve">procedimentos previstos no </w:t>
      </w:r>
      <w:ins w:id="3" w:author="sonali" w:date="2018-02-15T14:14:00Z">
        <w:r w:rsidR="00C322B3">
          <w:rPr>
            <w:sz w:val="24"/>
            <w:szCs w:val="24"/>
          </w:rPr>
          <w:t>R</w:t>
        </w:r>
      </w:ins>
      <w:del w:id="4" w:author="sonali" w:date="2018-02-15T14:14:00Z">
        <w:r w:rsidR="007903D7" w:rsidRPr="00203F8A" w:rsidDel="00C322B3">
          <w:rPr>
            <w:sz w:val="24"/>
            <w:szCs w:val="24"/>
          </w:rPr>
          <w:delText>r</w:delText>
        </w:r>
      </w:del>
      <w:r w:rsidR="007903D7" w:rsidRPr="00203F8A">
        <w:rPr>
          <w:sz w:val="24"/>
          <w:szCs w:val="24"/>
        </w:rPr>
        <w:t xml:space="preserve">egimento Interno do CNRH </w:t>
      </w:r>
      <w:r w:rsidR="006248FF">
        <w:rPr>
          <w:sz w:val="24"/>
          <w:szCs w:val="24"/>
        </w:rPr>
        <w:t xml:space="preserve">para a eleição de presidente, </w:t>
      </w:r>
      <w:r w:rsidR="007903D7" w:rsidRPr="00203F8A">
        <w:rPr>
          <w:sz w:val="24"/>
          <w:szCs w:val="24"/>
        </w:rPr>
        <w:t xml:space="preserve">perguntou se haveria algum candidato ou indicação.  A Sra. </w:t>
      </w:r>
      <w:proofErr w:type="spellStart"/>
      <w:r w:rsidR="007903D7" w:rsidRPr="00203F8A">
        <w:rPr>
          <w:sz w:val="24"/>
          <w:szCs w:val="24"/>
        </w:rPr>
        <w:t>Eldis</w:t>
      </w:r>
      <w:proofErr w:type="spellEnd"/>
      <w:r w:rsidR="007903D7" w:rsidRPr="00203F8A">
        <w:rPr>
          <w:sz w:val="24"/>
          <w:szCs w:val="24"/>
        </w:rPr>
        <w:t xml:space="preserve"> Camargo </w:t>
      </w:r>
      <w:r w:rsidR="007903D7" w:rsidRPr="00203F8A">
        <w:rPr>
          <w:b/>
          <w:sz w:val="24"/>
          <w:szCs w:val="24"/>
        </w:rPr>
        <w:t>(ANA)</w:t>
      </w:r>
      <w:r w:rsidR="007026EA" w:rsidRPr="00203F8A">
        <w:rPr>
          <w:sz w:val="24"/>
          <w:szCs w:val="24"/>
        </w:rPr>
        <w:t xml:space="preserve"> indicou o Sr. Sergio Gonçalves, sendo apoiada pelas representantes Sonali Cavalcanti e Mônica Portella Lima. Oportunidade em que, também, </w:t>
      </w:r>
      <w:r w:rsidR="007903D7" w:rsidRPr="00203F8A">
        <w:rPr>
          <w:sz w:val="24"/>
          <w:szCs w:val="24"/>
        </w:rPr>
        <w:t>agradeceram e elogiaram o trabalho do Sr. Julio Thadeu na condução da CTIL</w:t>
      </w:r>
      <w:r w:rsidR="007026EA" w:rsidRPr="00203F8A">
        <w:rPr>
          <w:sz w:val="24"/>
          <w:szCs w:val="24"/>
        </w:rPr>
        <w:t xml:space="preserve">. Não havendo outros candidatos, colocou-se em votação a indicação do Sr. Sergio Gonçalves para presidente, sendo aprovado por unanimidade. Assumindo a condução dos trabalhos o Sr. </w:t>
      </w:r>
      <w:r w:rsidR="007026EA" w:rsidRPr="00203F8A">
        <w:rPr>
          <w:b/>
          <w:sz w:val="24"/>
          <w:szCs w:val="24"/>
        </w:rPr>
        <w:t>Sergio Gonçalves (MMA/SRHQ)</w:t>
      </w:r>
      <w:r w:rsidR="007026EA" w:rsidRPr="00203F8A">
        <w:rPr>
          <w:sz w:val="24"/>
          <w:szCs w:val="24"/>
        </w:rPr>
        <w:t xml:space="preserve"> agradeceu </w:t>
      </w:r>
      <w:r w:rsidR="00F43ACD" w:rsidRPr="00203F8A">
        <w:rPr>
          <w:sz w:val="24"/>
          <w:szCs w:val="24"/>
        </w:rPr>
        <w:t xml:space="preserve">o apoio e a confiança. Salientou que o Plenário é soberano, </w:t>
      </w:r>
      <w:r w:rsidR="00527C12" w:rsidRPr="00203F8A">
        <w:rPr>
          <w:sz w:val="24"/>
          <w:szCs w:val="24"/>
        </w:rPr>
        <w:t>m</w:t>
      </w:r>
      <w:r w:rsidR="0063493A" w:rsidRPr="00203F8A">
        <w:rPr>
          <w:sz w:val="24"/>
          <w:szCs w:val="24"/>
        </w:rPr>
        <w:t>as que</w:t>
      </w:r>
      <w:r w:rsidR="00F43ACD" w:rsidRPr="00203F8A">
        <w:rPr>
          <w:sz w:val="24"/>
          <w:szCs w:val="24"/>
        </w:rPr>
        <w:t xml:space="preserve"> o entendimento que é levado </w:t>
      </w:r>
      <w:r w:rsidR="00527C12" w:rsidRPr="00203F8A">
        <w:rPr>
          <w:sz w:val="24"/>
          <w:szCs w:val="24"/>
        </w:rPr>
        <w:t>da CTIL</w:t>
      </w:r>
      <w:r w:rsidR="00F43ACD" w:rsidRPr="00203F8A">
        <w:rPr>
          <w:sz w:val="24"/>
          <w:szCs w:val="24"/>
        </w:rPr>
        <w:t xml:space="preserve"> para </w:t>
      </w:r>
      <w:r w:rsidR="00ED79F3" w:rsidRPr="00203F8A">
        <w:rPr>
          <w:sz w:val="24"/>
          <w:szCs w:val="24"/>
        </w:rPr>
        <w:t>os conselheiros</w:t>
      </w:r>
      <w:r w:rsidR="00F43ACD" w:rsidRPr="00203F8A">
        <w:rPr>
          <w:sz w:val="24"/>
          <w:szCs w:val="24"/>
        </w:rPr>
        <w:t xml:space="preserve"> é fundamental para dar </w:t>
      </w:r>
      <w:r w:rsidR="00527C12" w:rsidRPr="00203F8A">
        <w:rPr>
          <w:sz w:val="24"/>
          <w:szCs w:val="24"/>
        </w:rPr>
        <w:t xml:space="preserve">a </w:t>
      </w:r>
      <w:r w:rsidR="00F43ACD" w:rsidRPr="00203F8A">
        <w:rPr>
          <w:sz w:val="24"/>
          <w:szCs w:val="24"/>
        </w:rPr>
        <w:t xml:space="preserve">tranquilidade </w:t>
      </w:r>
      <w:r w:rsidR="00ED79F3" w:rsidRPr="00203F8A">
        <w:rPr>
          <w:sz w:val="24"/>
          <w:szCs w:val="24"/>
        </w:rPr>
        <w:t>na tomada de decisões do Pleno</w:t>
      </w:r>
      <w:r w:rsidR="00F43ACD" w:rsidRPr="00203F8A">
        <w:rPr>
          <w:sz w:val="24"/>
          <w:szCs w:val="24"/>
        </w:rPr>
        <w:t xml:space="preserve">. </w:t>
      </w:r>
      <w:r w:rsidR="00F251D6" w:rsidRPr="00203F8A">
        <w:rPr>
          <w:sz w:val="24"/>
          <w:szCs w:val="24"/>
        </w:rPr>
        <w:t xml:space="preserve">Após esclarecimentos sobre a pauta deu-se início a discussão do  </w:t>
      </w:r>
      <w:r w:rsidR="00D95FAB" w:rsidRPr="00203F8A">
        <w:rPr>
          <w:rFonts w:eastAsia="TimesNewRomanPSMT"/>
          <w:bCs/>
          <w:sz w:val="24"/>
          <w:szCs w:val="24"/>
        </w:rPr>
        <w:t xml:space="preserve"> </w:t>
      </w:r>
      <w:r w:rsidR="00066671" w:rsidRPr="00203F8A">
        <w:rPr>
          <w:b/>
          <w:bCs/>
          <w:color w:val="0000FF"/>
          <w:sz w:val="24"/>
          <w:szCs w:val="24"/>
        </w:rPr>
        <w:t xml:space="preserve">Item </w:t>
      </w:r>
      <w:r w:rsidR="00D95FAB" w:rsidRPr="00203F8A">
        <w:rPr>
          <w:b/>
          <w:bCs/>
          <w:color w:val="0000FF"/>
          <w:sz w:val="24"/>
          <w:szCs w:val="24"/>
        </w:rPr>
        <w:t>4</w:t>
      </w:r>
      <w:r w:rsidR="00066671" w:rsidRPr="00203F8A">
        <w:rPr>
          <w:b/>
          <w:bCs/>
          <w:color w:val="0000FF"/>
          <w:sz w:val="24"/>
          <w:szCs w:val="24"/>
        </w:rPr>
        <w:t xml:space="preserve"> - </w:t>
      </w:r>
      <w:r w:rsidR="00394242" w:rsidRPr="00203F8A">
        <w:rPr>
          <w:bCs/>
          <w:color w:val="0000FF"/>
          <w:sz w:val="24"/>
          <w:szCs w:val="24"/>
        </w:rPr>
        <w:t>Proposta de Resolução que “Define os valores a serem cobrados pelo uso de recursos hídricos de domínio da União inseridos em unidades estaduais de gerenciamento de recursos hídricos”. Matéria encaminhada pela Câmara Técnica de Cobrança – CTCOB.</w:t>
      </w:r>
      <w:r w:rsidR="00066671" w:rsidRPr="00203F8A">
        <w:rPr>
          <w:sz w:val="24"/>
          <w:szCs w:val="24"/>
        </w:rPr>
        <w:t xml:space="preserve"> </w:t>
      </w:r>
      <w:r w:rsidR="008D4629" w:rsidRPr="00203F8A">
        <w:rPr>
          <w:sz w:val="24"/>
          <w:szCs w:val="24"/>
        </w:rPr>
        <w:t xml:space="preserve"> </w:t>
      </w:r>
      <w:r w:rsidR="00394242" w:rsidRPr="00203F8A">
        <w:rPr>
          <w:sz w:val="24"/>
          <w:szCs w:val="24"/>
        </w:rPr>
        <w:t>A</w:t>
      </w:r>
      <w:r w:rsidR="002341EA" w:rsidRPr="00203F8A">
        <w:rPr>
          <w:rFonts w:eastAsia="SimSun"/>
          <w:kern w:val="3"/>
          <w:sz w:val="24"/>
          <w:szCs w:val="24"/>
          <w:lang w:eastAsia="zh-CN" w:bidi="hi-IN"/>
        </w:rPr>
        <w:t xml:space="preserve"> p</w:t>
      </w:r>
      <w:r w:rsidR="008D4629" w:rsidRPr="00203F8A">
        <w:rPr>
          <w:rFonts w:eastAsia="SimSun"/>
          <w:kern w:val="3"/>
          <w:sz w:val="24"/>
          <w:szCs w:val="24"/>
          <w:lang w:eastAsia="zh-CN" w:bidi="hi-IN"/>
        </w:rPr>
        <w:t>residente da CTCOB, Sra. Lívia Soalheiro e Romano</w:t>
      </w:r>
      <w:r w:rsidR="002341EA" w:rsidRPr="00203F8A">
        <w:rPr>
          <w:rFonts w:eastAsia="SimSun"/>
          <w:kern w:val="3"/>
          <w:sz w:val="24"/>
          <w:szCs w:val="24"/>
          <w:lang w:eastAsia="zh-CN" w:bidi="hi-IN"/>
        </w:rPr>
        <w:t xml:space="preserve"> (</w:t>
      </w:r>
      <w:r w:rsidR="002341EA" w:rsidRPr="00203F8A">
        <w:rPr>
          <w:rFonts w:eastAsia="SimSun"/>
          <w:b/>
          <w:kern w:val="3"/>
          <w:sz w:val="24"/>
          <w:szCs w:val="24"/>
          <w:lang w:eastAsia="zh-CN" w:bidi="hi-IN"/>
        </w:rPr>
        <w:t>CRH/RJ</w:t>
      </w:r>
      <w:r w:rsidR="002341EA" w:rsidRPr="00203F8A">
        <w:rPr>
          <w:rFonts w:eastAsia="SimSun"/>
          <w:kern w:val="3"/>
          <w:sz w:val="24"/>
          <w:szCs w:val="24"/>
          <w:lang w:eastAsia="zh-CN" w:bidi="hi-IN"/>
        </w:rPr>
        <w:t xml:space="preserve">), esclareceu que a proposição </w:t>
      </w:r>
      <w:r w:rsidR="00C75F7D" w:rsidRPr="00203F8A">
        <w:rPr>
          <w:rFonts w:eastAsia="SimSun"/>
          <w:kern w:val="3"/>
          <w:sz w:val="24"/>
          <w:szCs w:val="24"/>
          <w:lang w:eastAsia="zh-CN" w:bidi="hi-IN"/>
        </w:rPr>
        <w:t xml:space="preserve">foi encaminhada pelos </w:t>
      </w:r>
      <w:r w:rsidR="002341EA" w:rsidRPr="00203F8A">
        <w:rPr>
          <w:rFonts w:eastAsia="SimSun"/>
          <w:kern w:val="3"/>
          <w:sz w:val="24"/>
          <w:szCs w:val="24"/>
          <w:lang w:eastAsia="zh-CN" w:bidi="hi-IN"/>
        </w:rPr>
        <w:t>Estado</w:t>
      </w:r>
      <w:r w:rsidR="00C75F7D" w:rsidRPr="00203F8A">
        <w:rPr>
          <w:rFonts w:eastAsia="SimSun"/>
          <w:kern w:val="3"/>
          <w:sz w:val="24"/>
          <w:szCs w:val="24"/>
          <w:lang w:eastAsia="zh-CN" w:bidi="hi-IN"/>
        </w:rPr>
        <w:t>s</w:t>
      </w:r>
      <w:r w:rsidR="002341EA" w:rsidRPr="00203F8A">
        <w:rPr>
          <w:rFonts w:eastAsia="SimSun"/>
          <w:kern w:val="3"/>
          <w:sz w:val="24"/>
          <w:szCs w:val="24"/>
          <w:lang w:eastAsia="zh-CN" w:bidi="hi-IN"/>
        </w:rPr>
        <w:t xml:space="preserve"> do Rio de Janeiro e da Paraíba, </w:t>
      </w:r>
      <w:r w:rsidR="001060DC" w:rsidRPr="00203F8A">
        <w:rPr>
          <w:rFonts w:eastAsia="SimSun"/>
          <w:kern w:val="3"/>
          <w:sz w:val="24"/>
          <w:szCs w:val="24"/>
          <w:lang w:eastAsia="zh-CN" w:bidi="hi-IN"/>
        </w:rPr>
        <w:t xml:space="preserve">sendo pautada </w:t>
      </w:r>
      <w:r w:rsidR="002341EA" w:rsidRPr="00203F8A">
        <w:rPr>
          <w:rFonts w:eastAsia="SimSun"/>
          <w:kern w:val="3"/>
          <w:sz w:val="24"/>
          <w:szCs w:val="24"/>
          <w:lang w:eastAsia="zh-CN" w:bidi="hi-IN"/>
        </w:rPr>
        <w:t xml:space="preserve">em pelo menos cinco reuniões da CTCOB. Para </w:t>
      </w:r>
      <w:r w:rsidR="00ED79F3" w:rsidRPr="00203F8A">
        <w:rPr>
          <w:rFonts w:eastAsia="SimSun"/>
          <w:kern w:val="3"/>
          <w:sz w:val="24"/>
          <w:szCs w:val="24"/>
          <w:lang w:eastAsia="zh-CN" w:bidi="hi-IN"/>
        </w:rPr>
        <w:t>melhor</w:t>
      </w:r>
      <w:r w:rsidR="002341EA" w:rsidRPr="00203F8A">
        <w:rPr>
          <w:rFonts w:eastAsia="SimSun"/>
          <w:kern w:val="3"/>
          <w:sz w:val="24"/>
          <w:szCs w:val="24"/>
          <w:lang w:eastAsia="zh-CN" w:bidi="hi-IN"/>
        </w:rPr>
        <w:t xml:space="preserve"> entendimento da proposta, </w:t>
      </w:r>
      <w:r w:rsidR="00ED79F3" w:rsidRPr="00203F8A">
        <w:rPr>
          <w:rFonts w:eastAsia="SimSun"/>
          <w:kern w:val="3"/>
          <w:sz w:val="24"/>
          <w:szCs w:val="24"/>
          <w:lang w:eastAsia="zh-CN" w:bidi="hi-IN"/>
        </w:rPr>
        <w:t xml:space="preserve">utilizou a </w:t>
      </w:r>
      <w:r w:rsidR="002341EA" w:rsidRPr="00203F8A">
        <w:rPr>
          <w:rFonts w:eastAsia="SimSun"/>
          <w:kern w:val="3"/>
          <w:sz w:val="24"/>
          <w:szCs w:val="24"/>
          <w:lang w:eastAsia="zh-CN" w:bidi="hi-IN"/>
        </w:rPr>
        <w:t>unidade de conservação da Floresta da Tijuca</w:t>
      </w:r>
      <w:r w:rsidR="0063493A" w:rsidRPr="00203F8A">
        <w:rPr>
          <w:rFonts w:eastAsia="SimSun"/>
          <w:kern w:val="3"/>
          <w:sz w:val="24"/>
          <w:szCs w:val="24"/>
          <w:lang w:eastAsia="zh-CN" w:bidi="hi-IN"/>
        </w:rPr>
        <w:t>,</w:t>
      </w:r>
      <w:r w:rsidR="00ED79F3" w:rsidRPr="00203F8A">
        <w:rPr>
          <w:rFonts w:eastAsia="SimSun"/>
          <w:kern w:val="3"/>
          <w:sz w:val="24"/>
          <w:szCs w:val="24"/>
          <w:lang w:eastAsia="zh-CN" w:bidi="hi-IN"/>
        </w:rPr>
        <w:t xml:space="preserve"> Rio de </w:t>
      </w:r>
      <w:r w:rsidR="0063493A" w:rsidRPr="00203F8A">
        <w:rPr>
          <w:rFonts w:eastAsia="SimSun"/>
          <w:kern w:val="3"/>
          <w:sz w:val="24"/>
          <w:szCs w:val="24"/>
          <w:lang w:eastAsia="zh-CN" w:bidi="hi-IN"/>
        </w:rPr>
        <w:t>J</w:t>
      </w:r>
      <w:r w:rsidR="00ED79F3" w:rsidRPr="00203F8A">
        <w:rPr>
          <w:rFonts w:eastAsia="SimSun"/>
          <w:kern w:val="3"/>
          <w:sz w:val="24"/>
          <w:szCs w:val="24"/>
          <w:lang w:eastAsia="zh-CN" w:bidi="hi-IN"/>
        </w:rPr>
        <w:t>aneiro</w:t>
      </w:r>
      <w:r w:rsidR="0063493A" w:rsidRPr="00203F8A">
        <w:rPr>
          <w:rFonts w:eastAsia="SimSun"/>
          <w:kern w:val="3"/>
          <w:sz w:val="24"/>
          <w:szCs w:val="24"/>
          <w:lang w:eastAsia="zh-CN" w:bidi="hi-IN"/>
        </w:rPr>
        <w:t>,</w:t>
      </w:r>
      <w:r w:rsidR="00ED79F3" w:rsidRPr="00203F8A">
        <w:rPr>
          <w:rFonts w:eastAsia="SimSun"/>
          <w:kern w:val="3"/>
          <w:sz w:val="24"/>
          <w:szCs w:val="24"/>
          <w:lang w:eastAsia="zh-CN" w:bidi="hi-IN"/>
        </w:rPr>
        <w:t xml:space="preserve"> como exemplo</w:t>
      </w:r>
      <w:r w:rsidR="002341EA" w:rsidRPr="00203F8A">
        <w:rPr>
          <w:rFonts w:eastAsia="SimSun"/>
          <w:kern w:val="3"/>
          <w:sz w:val="24"/>
          <w:szCs w:val="24"/>
          <w:lang w:eastAsia="zh-CN" w:bidi="hi-IN"/>
        </w:rPr>
        <w:t xml:space="preserve">. </w:t>
      </w:r>
      <w:r w:rsidR="0063493A" w:rsidRPr="00203F8A">
        <w:rPr>
          <w:rFonts w:eastAsia="SimSun"/>
          <w:kern w:val="3"/>
          <w:sz w:val="24"/>
          <w:szCs w:val="24"/>
          <w:lang w:eastAsia="zh-CN" w:bidi="hi-IN"/>
        </w:rPr>
        <w:t>Citou que ness</w:t>
      </w:r>
      <w:r w:rsidR="00ED79F3" w:rsidRPr="00203F8A">
        <w:rPr>
          <w:rFonts w:eastAsia="SimSun"/>
          <w:kern w:val="3"/>
          <w:sz w:val="24"/>
          <w:szCs w:val="24"/>
          <w:lang w:eastAsia="zh-CN" w:bidi="hi-IN"/>
        </w:rPr>
        <w:t>a á</w:t>
      </w:r>
      <w:r w:rsidR="002341EA" w:rsidRPr="00203F8A">
        <w:rPr>
          <w:rFonts w:eastAsia="SimSun"/>
          <w:kern w:val="3"/>
          <w:sz w:val="24"/>
          <w:szCs w:val="24"/>
          <w:lang w:eastAsia="zh-CN" w:bidi="hi-IN"/>
        </w:rPr>
        <w:t xml:space="preserve">rea </w:t>
      </w:r>
      <w:r w:rsidR="00ED79F3" w:rsidRPr="00203F8A">
        <w:rPr>
          <w:rFonts w:eastAsia="SimSun"/>
          <w:kern w:val="3"/>
          <w:sz w:val="24"/>
          <w:szCs w:val="24"/>
          <w:lang w:eastAsia="zh-CN" w:bidi="hi-IN"/>
        </w:rPr>
        <w:t>há captação de água</w:t>
      </w:r>
      <w:r w:rsidR="002341EA" w:rsidRPr="00203F8A">
        <w:rPr>
          <w:rFonts w:eastAsia="SimSun"/>
          <w:kern w:val="3"/>
          <w:sz w:val="24"/>
          <w:szCs w:val="24"/>
          <w:lang w:eastAsia="zh-CN" w:bidi="hi-IN"/>
        </w:rPr>
        <w:t xml:space="preserve">, já existe comitê </w:t>
      </w:r>
      <w:r w:rsidR="00681846" w:rsidRPr="00203F8A">
        <w:rPr>
          <w:rFonts w:eastAsia="SimSun"/>
          <w:kern w:val="3"/>
          <w:sz w:val="24"/>
          <w:szCs w:val="24"/>
          <w:lang w:eastAsia="zh-CN" w:bidi="hi-IN"/>
        </w:rPr>
        <w:t xml:space="preserve">estadual </w:t>
      </w:r>
      <w:r w:rsidR="0063493A" w:rsidRPr="00203F8A">
        <w:rPr>
          <w:rFonts w:eastAsia="SimSun"/>
          <w:kern w:val="3"/>
          <w:sz w:val="24"/>
          <w:szCs w:val="24"/>
          <w:lang w:eastAsia="zh-CN" w:bidi="hi-IN"/>
        </w:rPr>
        <w:t>com p</w:t>
      </w:r>
      <w:r w:rsidR="002341EA" w:rsidRPr="00203F8A">
        <w:rPr>
          <w:rFonts w:eastAsia="SimSun"/>
          <w:kern w:val="3"/>
          <w:sz w:val="24"/>
          <w:szCs w:val="24"/>
          <w:lang w:eastAsia="zh-CN" w:bidi="hi-IN"/>
        </w:rPr>
        <w:t xml:space="preserve">lano de </w:t>
      </w:r>
      <w:r w:rsidR="0063493A" w:rsidRPr="00203F8A">
        <w:rPr>
          <w:rFonts w:eastAsia="SimSun"/>
          <w:kern w:val="3"/>
          <w:sz w:val="24"/>
          <w:szCs w:val="24"/>
          <w:lang w:eastAsia="zh-CN" w:bidi="hi-IN"/>
        </w:rPr>
        <w:t>b</w:t>
      </w:r>
      <w:r w:rsidR="002341EA" w:rsidRPr="00203F8A">
        <w:rPr>
          <w:rFonts w:eastAsia="SimSun"/>
          <w:kern w:val="3"/>
          <w:sz w:val="24"/>
          <w:szCs w:val="24"/>
          <w:lang w:eastAsia="zh-CN" w:bidi="hi-IN"/>
        </w:rPr>
        <w:t>acia, e</w:t>
      </w:r>
      <w:r w:rsidR="00681846" w:rsidRPr="00203F8A">
        <w:rPr>
          <w:rFonts w:eastAsia="SimSun"/>
          <w:kern w:val="3"/>
          <w:sz w:val="24"/>
          <w:szCs w:val="24"/>
          <w:lang w:eastAsia="zh-CN" w:bidi="hi-IN"/>
        </w:rPr>
        <w:t xml:space="preserve"> com cobrança instalada. A utilização deste recurso hídrico não é cobrada dentro do parque</w:t>
      </w:r>
      <w:r w:rsidR="002341EA" w:rsidRPr="00203F8A">
        <w:rPr>
          <w:rFonts w:eastAsia="SimSun"/>
          <w:kern w:val="3"/>
          <w:sz w:val="24"/>
          <w:szCs w:val="24"/>
          <w:lang w:eastAsia="zh-CN" w:bidi="hi-IN"/>
        </w:rPr>
        <w:t xml:space="preserve"> porque é uma unidade federal. </w:t>
      </w:r>
      <w:r w:rsidR="00681846" w:rsidRPr="00203F8A">
        <w:rPr>
          <w:rFonts w:eastAsia="SimSun"/>
          <w:kern w:val="3"/>
          <w:sz w:val="24"/>
          <w:szCs w:val="24"/>
          <w:lang w:eastAsia="zh-CN" w:bidi="hi-IN"/>
        </w:rPr>
        <w:t xml:space="preserve">Pela proposta </w:t>
      </w:r>
      <w:r w:rsidR="002341EA" w:rsidRPr="00203F8A">
        <w:rPr>
          <w:rFonts w:eastAsia="SimSun"/>
          <w:kern w:val="3"/>
          <w:sz w:val="24"/>
          <w:szCs w:val="24"/>
          <w:lang w:eastAsia="zh-CN" w:bidi="hi-IN"/>
        </w:rPr>
        <w:t xml:space="preserve">esse </w:t>
      </w:r>
      <w:r w:rsidR="00681846" w:rsidRPr="00203F8A">
        <w:rPr>
          <w:rFonts w:eastAsia="SimSun"/>
          <w:kern w:val="3"/>
          <w:sz w:val="24"/>
          <w:szCs w:val="24"/>
          <w:lang w:eastAsia="zh-CN" w:bidi="hi-IN"/>
        </w:rPr>
        <w:t>comitê e</w:t>
      </w:r>
      <w:r w:rsidR="002341EA" w:rsidRPr="00203F8A">
        <w:rPr>
          <w:rFonts w:eastAsia="SimSun"/>
          <w:kern w:val="3"/>
          <w:sz w:val="24"/>
          <w:szCs w:val="24"/>
          <w:lang w:eastAsia="zh-CN" w:bidi="hi-IN"/>
        </w:rPr>
        <w:t>stadual</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que já está instalado e que já tem todos os seus instrumentos aptos a serem aplicados, po</w:t>
      </w:r>
      <w:ins w:id="5" w:author="sonali" w:date="2018-02-15T14:18:00Z">
        <w:r w:rsidR="00C644B9">
          <w:rPr>
            <w:rFonts w:eastAsia="SimSun"/>
            <w:kern w:val="3"/>
            <w:sz w:val="24"/>
            <w:szCs w:val="24"/>
            <w:lang w:eastAsia="zh-CN" w:bidi="hi-IN"/>
          </w:rPr>
          <w:t>de</w:t>
        </w:r>
      </w:ins>
      <w:del w:id="6" w:author="sonali" w:date="2018-02-15T14:18:00Z">
        <w:r w:rsidR="002341EA" w:rsidRPr="00203F8A" w:rsidDel="00C644B9">
          <w:rPr>
            <w:rFonts w:eastAsia="SimSun"/>
            <w:kern w:val="3"/>
            <w:sz w:val="24"/>
            <w:szCs w:val="24"/>
            <w:lang w:eastAsia="zh-CN" w:bidi="hi-IN"/>
          </w:rPr>
          <w:delText>ssa</w:delText>
        </w:r>
      </w:del>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também</w:t>
      </w:r>
      <w:r w:rsidR="00681846"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w:t>
      </w:r>
      <w:r w:rsidR="0063493A" w:rsidRPr="00203F8A">
        <w:rPr>
          <w:rFonts w:eastAsia="SimSun"/>
          <w:kern w:val="3"/>
          <w:sz w:val="24"/>
          <w:szCs w:val="24"/>
          <w:lang w:eastAsia="zh-CN" w:bidi="hi-IN"/>
        </w:rPr>
        <w:t>cobrar a utilização deste recurso</w:t>
      </w:r>
      <w:r w:rsidR="002341EA" w:rsidRPr="00203F8A">
        <w:rPr>
          <w:rFonts w:eastAsia="SimSun"/>
          <w:kern w:val="3"/>
          <w:sz w:val="24"/>
          <w:szCs w:val="24"/>
          <w:lang w:eastAsia="zh-CN" w:bidi="hi-IN"/>
        </w:rPr>
        <w:t>. Salientou que não é uma área prioritária para criação de Comitê Federal. São áreas que</w:t>
      </w:r>
      <w:r w:rsidR="0063493A" w:rsidRPr="00203F8A">
        <w:rPr>
          <w:rFonts w:eastAsia="SimSun"/>
          <w:kern w:val="3"/>
          <w:sz w:val="24"/>
          <w:szCs w:val="24"/>
          <w:lang w:eastAsia="zh-CN" w:bidi="hi-IN"/>
        </w:rPr>
        <w:t>,</w:t>
      </w:r>
      <w:r w:rsidR="002341EA" w:rsidRPr="00203F8A">
        <w:rPr>
          <w:rFonts w:eastAsia="SimSun"/>
          <w:kern w:val="3"/>
          <w:sz w:val="24"/>
          <w:szCs w:val="24"/>
          <w:lang w:eastAsia="zh-CN" w:bidi="hi-IN"/>
        </w:rPr>
        <w:t xml:space="preserve"> em regra</w:t>
      </w:r>
      <w:r w:rsidR="0063493A" w:rsidRPr="00203F8A">
        <w:rPr>
          <w:rFonts w:eastAsia="SimSun"/>
          <w:kern w:val="3"/>
          <w:sz w:val="24"/>
          <w:szCs w:val="24"/>
          <w:lang w:eastAsia="zh-CN" w:bidi="hi-IN"/>
        </w:rPr>
        <w:t>, possuem</w:t>
      </w:r>
      <w:r w:rsidR="002341EA" w:rsidRPr="00203F8A">
        <w:rPr>
          <w:rFonts w:eastAsia="SimSun"/>
          <w:kern w:val="3"/>
          <w:sz w:val="24"/>
          <w:szCs w:val="24"/>
          <w:lang w:eastAsia="zh-CN" w:bidi="hi-IN"/>
        </w:rPr>
        <w:t xml:space="preserve"> água de melhor qualidade e que não se está cobrando por esse uso. Destacou que tanto o Rio de Janeiro quanto a Paraíba possuem este tipo de situação</w:t>
      </w:r>
      <w:r w:rsidR="00D7038C" w:rsidRPr="00203F8A">
        <w:rPr>
          <w:rFonts w:eastAsia="SimSun"/>
          <w:kern w:val="3"/>
          <w:sz w:val="24"/>
          <w:szCs w:val="24"/>
          <w:lang w:eastAsia="zh-CN" w:bidi="hi-IN"/>
        </w:rPr>
        <w:t>, áreas de domínio da</w:t>
      </w:r>
      <w:r w:rsidR="00681846" w:rsidRPr="00203F8A">
        <w:rPr>
          <w:rFonts w:eastAsia="SimSun"/>
          <w:kern w:val="3"/>
          <w:sz w:val="24"/>
          <w:szCs w:val="24"/>
          <w:lang w:eastAsia="zh-CN" w:bidi="hi-IN"/>
        </w:rPr>
        <w:t xml:space="preserve"> </w:t>
      </w:r>
      <w:ins w:id="7" w:author="sonali" w:date="2018-02-15T14:14:00Z">
        <w:r w:rsidR="00C322B3">
          <w:rPr>
            <w:rFonts w:eastAsia="SimSun"/>
            <w:kern w:val="3"/>
            <w:sz w:val="24"/>
            <w:szCs w:val="24"/>
            <w:lang w:eastAsia="zh-CN" w:bidi="hi-IN"/>
          </w:rPr>
          <w:t>U</w:t>
        </w:r>
      </w:ins>
      <w:del w:id="8" w:author="sonali" w:date="2018-02-15T14:14:00Z">
        <w:r w:rsidR="00D7038C" w:rsidRPr="00203F8A" w:rsidDel="00C322B3">
          <w:rPr>
            <w:rFonts w:eastAsia="SimSun"/>
            <w:kern w:val="3"/>
            <w:sz w:val="24"/>
            <w:szCs w:val="24"/>
            <w:lang w:eastAsia="zh-CN" w:bidi="hi-IN"/>
          </w:rPr>
          <w:delText>u</w:delText>
        </w:r>
      </w:del>
      <w:r w:rsidR="00D7038C" w:rsidRPr="00203F8A">
        <w:rPr>
          <w:rFonts w:eastAsia="SimSun"/>
          <w:kern w:val="3"/>
          <w:sz w:val="24"/>
          <w:szCs w:val="24"/>
          <w:lang w:eastAsia="zh-CN" w:bidi="hi-IN"/>
        </w:rPr>
        <w:t>nião, não necessariamente unidades de conservação.</w:t>
      </w:r>
      <w:r w:rsidR="002341EA" w:rsidRPr="00203F8A">
        <w:rPr>
          <w:rFonts w:eastAsia="SimSun"/>
          <w:kern w:val="3"/>
          <w:sz w:val="24"/>
          <w:szCs w:val="24"/>
          <w:lang w:eastAsia="zh-CN" w:bidi="hi-IN"/>
        </w:rPr>
        <w:t xml:space="preserve"> Por isso, os dois Conselhos se uniram e fizeram </w:t>
      </w:r>
      <w:r w:rsidR="0063493A" w:rsidRPr="00203F8A">
        <w:rPr>
          <w:rFonts w:eastAsia="SimSun"/>
          <w:kern w:val="3"/>
          <w:sz w:val="24"/>
          <w:szCs w:val="24"/>
          <w:lang w:eastAsia="zh-CN" w:bidi="hi-IN"/>
        </w:rPr>
        <w:t>a</w:t>
      </w:r>
      <w:r w:rsidR="002341EA" w:rsidRPr="00203F8A">
        <w:rPr>
          <w:rFonts w:eastAsia="SimSun"/>
          <w:kern w:val="3"/>
          <w:sz w:val="24"/>
          <w:szCs w:val="24"/>
          <w:lang w:eastAsia="zh-CN" w:bidi="hi-IN"/>
        </w:rPr>
        <w:t xml:space="preserve"> proposta ao Conselho. Solicitando a palavra o Sr. Gustavo Gazzinelli </w:t>
      </w:r>
      <w:r w:rsidR="00C75F7D" w:rsidRPr="00203F8A">
        <w:rPr>
          <w:rFonts w:eastAsia="SimSun"/>
          <w:kern w:val="3"/>
          <w:sz w:val="24"/>
          <w:szCs w:val="24"/>
          <w:lang w:eastAsia="zh-CN" w:bidi="hi-IN"/>
        </w:rPr>
        <w:t>(</w:t>
      </w:r>
      <w:proofErr w:type="spellStart"/>
      <w:r w:rsidR="0063493A" w:rsidRPr="00203F8A">
        <w:rPr>
          <w:rFonts w:eastAsia="SimSun"/>
          <w:b/>
          <w:kern w:val="3"/>
          <w:sz w:val="24"/>
          <w:szCs w:val="24"/>
          <w:lang w:eastAsia="zh-CN" w:bidi="hi-IN"/>
        </w:rPr>
        <w:t>Fonasc</w:t>
      </w:r>
      <w:proofErr w:type="spellEnd"/>
      <w:r w:rsidR="00C75F7D" w:rsidRPr="00203F8A">
        <w:rPr>
          <w:rFonts w:eastAsia="SimSun"/>
          <w:kern w:val="3"/>
          <w:sz w:val="24"/>
          <w:szCs w:val="24"/>
          <w:lang w:eastAsia="zh-CN" w:bidi="hi-IN"/>
        </w:rPr>
        <w:t>) apresentou suas dúvidas e argumentações em relação à proposta, em especial, nos artigos 2 e 3</w:t>
      </w:r>
      <w:r w:rsidR="00C60456" w:rsidRPr="00203F8A">
        <w:rPr>
          <w:rFonts w:eastAsia="SimSun"/>
          <w:kern w:val="3"/>
          <w:sz w:val="24"/>
          <w:szCs w:val="24"/>
          <w:lang w:eastAsia="zh-CN" w:bidi="hi-IN"/>
        </w:rPr>
        <w:t xml:space="preserve">, citando como exemplo o caso de Minas Gerais. Os pontos foram esclarecidos pela Sra. </w:t>
      </w:r>
      <w:r w:rsidR="00CD2B27" w:rsidRPr="00203F8A">
        <w:rPr>
          <w:rFonts w:eastAsia="SimSun"/>
          <w:kern w:val="3"/>
          <w:sz w:val="24"/>
          <w:szCs w:val="24"/>
          <w:lang w:eastAsia="zh-CN" w:bidi="hi-IN"/>
        </w:rPr>
        <w:t>Lívia</w:t>
      </w:r>
      <w:r w:rsidR="00C60456" w:rsidRPr="00203F8A">
        <w:rPr>
          <w:rFonts w:eastAsia="SimSun"/>
          <w:kern w:val="3"/>
          <w:sz w:val="24"/>
          <w:szCs w:val="24"/>
          <w:lang w:eastAsia="zh-CN" w:bidi="hi-IN"/>
        </w:rPr>
        <w:t xml:space="preserve"> Soalheiro </w:t>
      </w:r>
      <w:r w:rsidR="00C60456" w:rsidRPr="00203F8A">
        <w:rPr>
          <w:rFonts w:eastAsia="SimSun"/>
          <w:kern w:val="3"/>
          <w:sz w:val="24"/>
          <w:szCs w:val="24"/>
          <w:lang w:eastAsia="zh-CN" w:bidi="hi-IN"/>
        </w:rPr>
        <w:lastRenderedPageBreak/>
        <w:t>(</w:t>
      </w:r>
      <w:r w:rsidR="00C60456" w:rsidRPr="00203F8A">
        <w:rPr>
          <w:rFonts w:eastAsia="SimSun"/>
          <w:b/>
          <w:kern w:val="3"/>
          <w:sz w:val="24"/>
          <w:szCs w:val="24"/>
          <w:lang w:eastAsia="zh-CN" w:bidi="hi-IN"/>
        </w:rPr>
        <w:t>CRH/RJ</w:t>
      </w:r>
      <w:r w:rsidR="00C60456" w:rsidRPr="00203F8A">
        <w:rPr>
          <w:rFonts w:eastAsia="SimSun"/>
          <w:kern w:val="3"/>
          <w:sz w:val="24"/>
          <w:szCs w:val="24"/>
          <w:lang w:eastAsia="zh-CN" w:bidi="hi-IN"/>
        </w:rPr>
        <w:t xml:space="preserve">), </w:t>
      </w:r>
      <w:r w:rsidR="006248FF">
        <w:rPr>
          <w:rFonts w:eastAsia="SimSun"/>
          <w:kern w:val="3"/>
          <w:sz w:val="24"/>
          <w:szCs w:val="24"/>
          <w:lang w:eastAsia="zh-CN" w:bidi="hi-IN"/>
        </w:rPr>
        <w:t>a qual</w:t>
      </w:r>
      <w:r w:rsidR="00C60456" w:rsidRPr="00203F8A">
        <w:rPr>
          <w:rFonts w:eastAsia="SimSun"/>
          <w:kern w:val="3"/>
          <w:sz w:val="24"/>
          <w:szCs w:val="24"/>
          <w:lang w:eastAsia="zh-CN" w:bidi="hi-IN"/>
        </w:rPr>
        <w:t xml:space="preserve"> enfatizou que </w:t>
      </w:r>
      <w:r w:rsidR="00231DA9" w:rsidRPr="00203F8A">
        <w:rPr>
          <w:rFonts w:eastAsia="SimSun"/>
          <w:kern w:val="3"/>
          <w:sz w:val="24"/>
          <w:szCs w:val="24"/>
          <w:lang w:eastAsia="zh-CN" w:bidi="hi-IN"/>
        </w:rPr>
        <w:t xml:space="preserve">a </w:t>
      </w:r>
      <w:r w:rsidR="00C60456" w:rsidRPr="00203F8A">
        <w:rPr>
          <w:rFonts w:eastAsia="SimSun"/>
          <w:kern w:val="3"/>
          <w:sz w:val="24"/>
          <w:szCs w:val="24"/>
          <w:lang w:eastAsia="zh-CN" w:bidi="hi-IN"/>
        </w:rPr>
        <w:t xml:space="preserve">norma visava, sobretudo, </w:t>
      </w:r>
      <w:r w:rsidR="004C2122" w:rsidRPr="00203F8A">
        <w:rPr>
          <w:rFonts w:eastAsia="SimSun"/>
          <w:kern w:val="3"/>
          <w:sz w:val="24"/>
          <w:szCs w:val="24"/>
          <w:lang w:eastAsia="zh-CN" w:bidi="hi-IN"/>
        </w:rPr>
        <w:t>preencher uma lacuna na implementação da cobrança, nestas áreas específicas.</w:t>
      </w:r>
      <w:r w:rsidR="00C60456"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Salientou que o</w:t>
      </w:r>
      <w:r w:rsidR="004C2122" w:rsidRPr="00203F8A">
        <w:rPr>
          <w:rFonts w:eastAsia="SimSun"/>
          <w:kern w:val="3"/>
          <w:sz w:val="24"/>
          <w:szCs w:val="24"/>
          <w:lang w:eastAsia="zh-CN" w:bidi="hi-IN"/>
        </w:rPr>
        <w:t xml:space="preserve">nde </w:t>
      </w:r>
      <w:r w:rsidR="00231DA9" w:rsidRPr="00203F8A">
        <w:rPr>
          <w:rFonts w:eastAsia="SimSun"/>
          <w:kern w:val="3"/>
          <w:sz w:val="24"/>
          <w:szCs w:val="24"/>
          <w:lang w:eastAsia="zh-CN" w:bidi="hi-IN"/>
        </w:rPr>
        <w:t>houver</w:t>
      </w:r>
      <w:r w:rsidR="004C2122" w:rsidRPr="00203F8A">
        <w:rPr>
          <w:rFonts w:eastAsia="SimSun"/>
          <w:kern w:val="3"/>
          <w:sz w:val="24"/>
          <w:szCs w:val="24"/>
          <w:lang w:eastAsia="zh-CN" w:bidi="hi-IN"/>
        </w:rPr>
        <w:t xml:space="preserve"> comitê </w:t>
      </w:r>
      <w:r w:rsidR="00C60456" w:rsidRPr="00203F8A">
        <w:rPr>
          <w:rFonts w:eastAsia="SimSun"/>
          <w:kern w:val="3"/>
          <w:sz w:val="24"/>
          <w:szCs w:val="24"/>
          <w:lang w:eastAsia="zh-CN" w:bidi="hi-IN"/>
        </w:rPr>
        <w:t xml:space="preserve">instalado </w:t>
      </w:r>
      <w:r w:rsidR="004C2122" w:rsidRPr="00203F8A">
        <w:rPr>
          <w:rFonts w:eastAsia="SimSun"/>
          <w:kern w:val="3"/>
          <w:sz w:val="24"/>
          <w:szCs w:val="24"/>
          <w:lang w:eastAsia="zh-CN" w:bidi="hi-IN"/>
        </w:rPr>
        <w:t>segue o que foi preconizado</w:t>
      </w:r>
      <w:r w:rsidR="00C60456" w:rsidRPr="00203F8A">
        <w:rPr>
          <w:rFonts w:eastAsia="SimSun"/>
          <w:kern w:val="3"/>
          <w:sz w:val="24"/>
          <w:szCs w:val="24"/>
          <w:lang w:eastAsia="zh-CN" w:bidi="hi-IN"/>
        </w:rPr>
        <w:t xml:space="preserve"> como mecanismos e valores. </w:t>
      </w:r>
      <w:r w:rsidR="00A665D9" w:rsidRPr="00203F8A">
        <w:rPr>
          <w:rFonts w:eastAsia="SimSun"/>
          <w:kern w:val="3"/>
          <w:sz w:val="24"/>
          <w:szCs w:val="24"/>
          <w:lang w:eastAsia="zh-CN" w:bidi="hi-IN"/>
        </w:rPr>
        <w:t>A</w:t>
      </w:r>
      <w:r w:rsidR="00A665D9" w:rsidRPr="00203F8A">
        <w:rPr>
          <w:rFonts w:eastAsia="SimSun"/>
          <w:b/>
          <w:kern w:val="3"/>
          <w:sz w:val="24"/>
          <w:szCs w:val="24"/>
          <w:lang w:eastAsia="zh-CN" w:bidi="hi-IN"/>
        </w:rPr>
        <w:t xml:space="preserve"> </w:t>
      </w:r>
      <w:r w:rsidR="00A665D9" w:rsidRPr="00203F8A">
        <w:rPr>
          <w:rFonts w:eastAsia="SimSun"/>
          <w:kern w:val="3"/>
          <w:sz w:val="24"/>
          <w:szCs w:val="24"/>
          <w:lang w:eastAsia="zh-CN" w:bidi="hi-IN"/>
        </w:rPr>
        <w:t>Sra</w:t>
      </w:r>
      <w:r w:rsidR="00D7038C" w:rsidRPr="00203F8A">
        <w:rPr>
          <w:rFonts w:eastAsia="SimSun"/>
          <w:kern w:val="3"/>
          <w:sz w:val="24"/>
          <w:szCs w:val="24"/>
          <w:lang w:eastAsia="zh-CN" w:bidi="hi-IN"/>
        </w:rPr>
        <w:t xml:space="preserve">. </w:t>
      </w:r>
      <w:proofErr w:type="spellStart"/>
      <w:r w:rsidR="004C2122" w:rsidRPr="00203F8A">
        <w:rPr>
          <w:rFonts w:eastAsia="SimSun"/>
          <w:kern w:val="3"/>
          <w:sz w:val="24"/>
          <w:szCs w:val="24"/>
          <w:lang w:eastAsia="zh-CN" w:bidi="hi-IN"/>
        </w:rPr>
        <w:t>Sonáli</w:t>
      </w:r>
      <w:proofErr w:type="spellEnd"/>
      <w:r w:rsidR="004C2122" w:rsidRPr="00203F8A">
        <w:rPr>
          <w:rFonts w:eastAsia="SimSun"/>
          <w:kern w:val="3"/>
          <w:sz w:val="24"/>
          <w:szCs w:val="24"/>
          <w:lang w:eastAsia="zh-CN" w:bidi="hi-IN"/>
        </w:rPr>
        <w:t xml:space="preserve"> Cavalcanti</w:t>
      </w:r>
      <w:r w:rsidR="004C2122" w:rsidRPr="00203F8A">
        <w:rPr>
          <w:rFonts w:eastAsia="SimSun"/>
          <w:b/>
          <w:kern w:val="3"/>
          <w:sz w:val="24"/>
          <w:szCs w:val="24"/>
          <w:lang w:eastAsia="zh-CN" w:bidi="hi-IN"/>
        </w:rPr>
        <w:t xml:space="preserve"> </w:t>
      </w:r>
      <w:r w:rsidR="00D7038C" w:rsidRPr="00203F8A">
        <w:rPr>
          <w:rFonts w:eastAsia="SimSun"/>
          <w:b/>
          <w:kern w:val="3"/>
          <w:sz w:val="24"/>
          <w:szCs w:val="24"/>
          <w:lang w:eastAsia="zh-CN" w:bidi="hi-IN"/>
        </w:rPr>
        <w:t>(C</w:t>
      </w:r>
      <w:r w:rsidR="004C2122" w:rsidRPr="00203F8A">
        <w:rPr>
          <w:rFonts w:eastAsia="SimSun"/>
          <w:b/>
          <w:kern w:val="3"/>
          <w:sz w:val="24"/>
          <w:szCs w:val="24"/>
          <w:lang w:eastAsia="zh-CN" w:bidi="hi-IN"/>
        </w:rPr>
        <w:t>oncessionárias</w:t>
      </w:r>
      <w:r w:rsidR="00D7038C" w:rsidRPr="00203F8A">
        <w:rPr>
          <w:rFonts w:eastAsia="SimSun"/>
          <w:b/>
          <w:kern w:val="3"/>
          <w:sz w:val="24"/>
          <w:szCs w:val="24"/>
          <w:lang w:eastAsia="zh-CN" w:bidi="hi-IN"/>
        </w:rPr>
        <w:t xml:space="preserve"> - ABRAGE) </w:t>
      </w:r>
      <w:r w:rsidR="00C202FC" w:rsidRPr="00203F8A">
        <w:rPr>
          <w:rFonts w:eastAsia="SimSun"/>
          <w:kern w:val="3"/>
          <w:sz w:val="24"/>
          <w:szCs w:val="24"/>
          <w:lang w:eastAsia="zh-CN" w:bidi="hi-IN"/>
        </w:rPr>
        <w:t>discutiu sobre</w:t>
      </w:r>
      <w:r w:rsidR="00D7038C" w:rsidRPr="00203F8A">
        <w:rPr>
          <w:rFonts w:eastAsia="SimSun"/>
          <w:kern w:val="3"/>
          <w:sz w:val="24"/>
          <w:szCs w:val="24"/>
          <w:lang w:eastAsia="zh-CN" w:bidi="hi-IN"/>
        </w:rPr>
        <w:t xml:space="preserve"> </w:t>
      </w:r>
      <w:r w:rsidR="004C2122" w:rsidRPr="00203F8A">
        <w:rPr>
          <w:rFonts w:eastAsia="SimSun"/>
          <w:kern w:val="3"/>
          <w:sz w:val="24"/>
          <w:szCs w:val="24"/>
          <w:lang w:eastAsia="zh-CN" w:bidi="hi-IN"/>
        </w:rPr>
        <w:t>o termo</w:t>
      </w:r>
      <w:r w:rsidR="00D7038C" w:rsidRPr="00203F8A">
        <w:rPr>
          <w:rFonts w:eastAsia="SimSun"/>
          <w:kern w:val="3"/>
          <w:sz w:val="24"/>
          <w:szCs w:val="24"/>
          <w:lang w:eastAsia="zh-CN" w:bidi="hi-IN"/>
        </w:rPr>
        <w:t xml:space="preserve"> unidade estadual de gerenciamento de recursos hídricos. Segundo ela, para ficar claro deveria se propor uma definição do que o CNRH está considerando como </w:t>
      </w:r>
      <w:r w:rsidR="00CD2B27" w:rsidRPr="00203F8A">
        <w:rPr>
          <w:rFonts w:eastAsia="SimSun"/>
          <w:kern w:val="3"/>
          <w:sz w:val="24"/>
          <w:szCs w:val="24"/>
          <w:lang w:eastAsia="zh-CN" w:bidi="hi-IN"/>
        </w:rPr>
        <w:t>sendo</w:t>
      </w:r>
      <w:r w:rsidR="00D7038C"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 xml:space="preserve">essa </w:t>
      </w:r>
      <w:r w:rsidR="00D7038C" w:rsidRPr="00203F8A">
        <w:rPr>
          <w:rFonts w:eastAsia="SimSun"/>
          <w:kern w:val="3"/>
          <w:sz w:val="24"/>
          <w:szCs w:val="24"/>
          <w:lang w:eastAsia="zh-CN" w:bidi="hi-IN"/>
        </w:rPr>
        <w:t xml:space="preserve">unidade. Lembrou que </w:t>
      </w:r>
      <w:r w:rsidR="00A665D9" w:rsidRPr="00203F8A">
        <w:rPr>
          <w:rFonts w:eastAsia="SimSun"/>
          <w:kern w:val="3"/>
          <w:sz w:val="24"/>
          <w:szCs w:val="24"/>
          <w:lang w:eastAsia="zh-CN" w:bidi="hi-IN"/>
        </w:rPr>
        <w:t>a Resolução</w:t>
      </w:r>
      <w:r w:rsidR="00C202FC" w:rsidRPr="00203F8A">
        <w:rPr>
          <w:rFonts w:eastAsia="SimSun"/>
          <w:kern w:val="3"/>
          <w:sz w:val="24"/>
          <w:szCs w:val="24"/>
          <w:lang w:eastAsia="zh-CN" w:bidi="hi-IN"/>
        </w:rPr>
        <w:t xml:space="preserve"> nº</w:t>
      </w:r>
      <w:r w:rsidR="00A665D9" w:rsidRPr="00203F8A">
        <w:rPr>
          <w:rFonts w:eastAsia="SimSun"/>
          <w:kern w:val="3"/>
          <w:sz w:val="24"/>
          <w:szCs w:val="24"/>
          <w:lang w:eastAsia="zh-CN" w:bidi="hi-IN"/>
        </w:rPr>
        <w:t xml:space="preserve"> 109/2010 </w:t>
      </w:r>
      <w:r w:rsidR="00C202FC" w:rsidRPr="00203F8A">
        <w:rPr>
          <w:rFonts w:eastAsia="SimSun"/>
          <w:kern w:val="3"/>
          <w:sz w:val="24"/>
          <w:szCs w:val="24"/>
          <w:lang w:eastAsia="zh-CN" w:bidi="hi-IN"/>
        </w:rPr>
        <w:t xml:space="preserve">aborda sobre </w:t>
      </w:r>
      <w:r w:rsidR="00A665D9" w:rsidRPr="00203F8A">
        <w:rPr>
          <w:rFonts w:eastAsia="SimSun"/>
          <w:kern w:val="3"/>
          <w:sz w:val="24"/>
          <w:szCs w:val="24"/>
          <w:lang w:eastAsia="zh-CN" w:bidi="hi-IN"/>
        </w:rPr>
        <w:t>a</w:t>
      </w:r>
      <w:r w:rsidR="00C202FC" w:rsidRPr="00203F8A">
        <w:rPr>
          <w:rFonts w:eastAsia="SimSun"/>
          <w:kern w:val="3"/>
          <w:sz w:val="24"/>
          <w:szCs w:val="24"/>
          <w:lang w:eastAsia="zh-CN" w:bidi="hi-IN"/>
        </w:rPr>
        <w:t>s</w:t>
      </w:r>
      <w:r w:rsidR="00D7038C" w:rsidRPr="00203F8A">
        <w:rPr>
          <w:rFonts w:eastAsia="SimSun"/>
          <w:kern w:val="3"/>
          <w:sz w:val="24"/>
          <w:szCs w:val="24"/>
          <w:lang w:eastAsia="zh-CN" w:bidi="hi-IN"/>
        </w:rPr>
        <w:t xml:space="preserve"> </w:t>
      </w:r>
      <w:r w:rsidR="00C202FC" w:rsidRPr="00203F8A">
        <w:rPr>
          <w:rFonts w:eastAsia="SimSun"/>
          <w:kern w:val="3"/>
          <w:sz w:val="24"/>
          <w:szCs w:val="24"/>
          <w:lang w:eastAsia="zh-CN" w:bidi="hi-IN"/>
        </w:rPr>
        <w:t xml:space="preserve">Unidades de Gestão de Recursos Hídricos de Bacias Hidrográficas </w:t>
      </w:r>
      <w:r w:rsidR="00CD2B27" w:rsidRPr="00203F8A">
        <w:rPr>
          <w:rFonts w:eastAsia="SimSun"/>
          <w:kern w:val="3"/>
          <w:sz w:val="24"/>
          <w:szCs w:val="24"/>
          <w:lang w:eastAsia="zh-CN" w:bidi="hi-IN"/>
        </w:rPr>
        <w:t>(UGRHS)</w:t>
      </w:r>
      <w:r w:rsidR="00D7038C" w:rsidRPr="00203F8A">
        <w:rPr>
          <w:rFonts w:eastAsia="SimSun"/>
          <w:kern w:val="3"/>
          <w:sz w:val="24"/>
          <w:szCs w:val="24"/>
          <w:lang w:eastAsia="zh-CN" w:bidi="hi-IN"/>
        </w:rPr>
        <w:t xml:space="preserve">. </w:t>
      </w:r>
      <w:r w:rsidR="00847622" w:rsidRPr="00203F8A">
        <w:rPr>
          <w:rFonts w:eastAsia="SimSun"/>
          <w:kern w:val="3"/>
          <w:sz w:val="24"/>
          <w:szCs w:val="24"/>
          <w:lang w:eastAsia="zh-CN" w:bidi="hi-IN"/>
        </w:rPr>
        <w:t xml:space="preserve">Após debates sobre este tema, </w:t>
      </w:r>
      <w:r w:rsidR="00B66F8D" w:rsidRPr="00203F8A">
        <w:rPr>
          <w:rFonts w:eastAsia="SimSun"/>
          <w:kern w:val="3"/>
          <w:sz w:val="24"/>
          <w:szCs w:val="24"/>
          <w:lang w:eastAsia="zh-CN" w:bidi="hi-IN"/>
        </w:rPr>
        <w:t xml:space="preserve">identificou-se necessário uma orientação do que se considera unidade estadual de gerenciamento de recursos hídricos.   Assim, </w:t>
      </w:r>
      <w:r w:rsidR="00A665D9" w:rsidRPr="00203F8A">
        <w:rPr>
          <w:rFonts w:eastAsia="SimSun"/>
          <w:kern w:val="3"/>
          <w:sz w:val="24"/>
          <w:szCs w:val="24"/>
          <w:lang w:eastAsia="zh-CN" w:bidi="hi-IN"/>
        </w:rPr>
        <w:t xml:space="preserve">com sugestões da Sra. </w:t>
      </w:r>
      <w:proofErr w:type="spellStart"/>
      <w:r w:rsidR="00A665D9" w:rsidRPr="00203F8A">
        <w:rPr>
          <w:rFonts w:eastAsia="SimSun"/>
          <w:kern w:val="3"/>
          <w:sz w:val="24"/>
          <w:szCs w:val="24"/>
          <w:lang w:eastAsia="zh-CN" w:bidi="hi-IN"/>
        </w:rPr>
        <w:t>Eldis</w:t>
      </w:r>
      <w:proofErr w:type="spellEnd"/>
      <w:r w:rsidR="00A665D9" w:rsidRPr="00203F8A">
        <w:rPr>
          <w:rFonts w:eastAsia="SimSun"/>
          <w:kern w:val="3"/>
          <w:sz w:val="24"/>
          <w:szCs w:val="24"/>
          <w:lang w:eastAsia="zh-CN" w:bidi="hi-IN"/>
        </w:rPr>
        <w:t xml:space="preserve"> Camargo (</w:t>
      </w:r>
      <w:r w:rsidR="00A665D9" w:rsidRPr="00203F8A">
        <w:rPr>
          <w:rFonts w:eastAsia="SimSun"/>
          <w:b/>
          <w:kern w:val="3"/>
          <w:sz w:val="24"/>
          <w:szCs w:val="24"/>
          <w:lang w:eastAsia="zh-CN" w:bidi="hi-IN"/>
        </w:rPr>
        <w:t>ANA</w:t>
      </w:r>
      <w:r w:rsidR="00A665D9" w:rsidRPr="00203F8A">
        <w:rPr>
          <w:rFonts w:eastAsia="SimSun"/>
          <w:kern w:val="3"/>
          <w:sz w:val="24"/>
          <w:szCs w:val="24"/>
          <w:lang w:eastAsia="zh-CN" w:bidi="hi-IN"/>
        </w:rPr>
        <w:t xml:space="preserve">) </w:t>
      </w:r>
      <w:r w:rsidR="00B66F8D" w:rsidRPr="00203F8A">
        <w:rPr>
          <w:rFonts w:eastAsia="SimSun"/>
          <w:kern w:val="3"/>
          <w:sz w:val="24"/>
          <w:szCs w:val="24"/>
          <w:lang w:eastAsia="zh-CN" w:bidi="hi-IN"/>
        </w:rPr>
        <w:t>foi melhorada a redação do considerando que remete a Resolução CNRH n</w:t>
      </w:r>
      <w:r w:rsidR="00B66F8D" w:rsidRPr="00203F8A">
        <w:rPr>
          <w:rFonts w:eastAsia="SimSun"/>
          <w:kern w:val="3"/>
          <w:sz w:val="24"/>
          <w:szCs w:val="24"/>
          <w:vertAlign w:val="superscript"/>
          <w:lang w:eastAsia="zh-CN" w:bidi="hi-IN"/>
        </w:rPr>
        <w:t>o</w:t>
      </w:r>
      <w:r w:rsidR="00B66F8D" w:rsidRPr="00203F8A">
        <w:rPr>
          <w:rFonts w:eastAsia="SimSun"/>
          <w:kern w:val="3"/>
          <w:sz w:val="24"/>
          <w:szCs w:val="24"/>
          <w:lang w:eastAsia="zh-CN" w:bidi="hi-IN"/>
        </w:rPr>
        <w:t xml:space="preserve"> 109/2010, nos seguintes termos: </w:t>
      </w:r>
      <w:r w:rsidR="00B66F8D" w:rsidRPr="00203F8A">
        <w:rPr>
          <w:rFonts w:eastAsia="SimSun"/>
          <w:i/>
          <w:kern w:val="3"/>
          <w:sz w:val="24"/>
          <w:szCs w:val="24"/>
          <w:lang w:eastAsia="zh-CN" w:bidi="hi-IN"/>
        </w:rPr>
        <w:t xml:space="preserve">considerando que o </w:t>
      </w:r>
      <w:r w:rsidR="00B66F8D" w:rsidRPr="00203F8A">
        <w:rPr>
          <w:rFonts w:eastAsia="SimSun"/>
          <w:b/>
          <w:i/>
          <w:kern w:val="3"/>
          <w:sz w:val="24"/>
          <w:szCs w:val="24"/>
          <w:lang w:eastAsia="zh-CN" w:bidi="hi-IN"/>
        </w:rPr>
        <w:t xml:space="preserve">§ </w:t>
      </w:r>
      <w:r w:rsidR="00B66F8D" w:rsidRPr="00203F8A">
        <w:rPr>
          <w:rFonts w:eastAsia="SimSun"/>
          <w:i/>
          <w:kern w:val="3"/>
          <w:sz w:val="24"/>
          <w:szCs w:val="24"/>
          <w:lang w:eastAsia="zh-CN" w:bidi="hi-IN"/>
        </w:rPr>
        <w:t>1</w:t>
      </w:r>
      <w:r w:rsidR="00B66F8D" w:rsidRPr="00203F8A">
        <w:rPr>
          <w:rFonts w:eastAsia="SimSun"/>
          <w:b/>
          <w:i/>
          <w:kern w:val="3"/>
          <w:sz w:val="24"/>
          <w:szCs w:val="24"/>
          <w:lang w:eastAsia="zh-CN" w:bidi="hi-IN"/>
        </w:rPr>
        <w:t>º</w:t>
      </w:r>
      <w:r w:rsidR="00B66F8D" w:rsidRPr="00203F8A">
        <w:rPr>
          <w:rFonts w:eastAsia="SimSun"/>
          <w:i/>
          <w:kern w:val="3"/>
          <w:sz w:val="24"/>
          <w:szCs w:val="24"/>
          <w:lang w:eastAsia="zh-CN" w:bidi="hi-IN"/>
        </w:rPr>
        <w:t xml:space="preserve"> do art. 2 da Resolução CNRH nº 109/2010, a UGRH pode abranger a totalidade de uma bacia hidrográfica; </w:t>
      </w:r>
      <w:proofErr w:type="spellStart"/>
      <w:r w:rsidR="00B66F8D" w:rsidRPr="00203F8A">
        <w:rPr>
          <w:rFonts w:eastAsia="SimSun"/>
          <w:i/>
          <w:kern w:val="3"/>
          <w:sz w:val="24"/>
          <w:szCs w:val="24"/>
          <w:lang w:eastAsia="zh-CN" w:bidi="hi-IN"/>
        </w:rPr>
        <w:t>sub-bacia</w:t>
      </w:r>
      <w:proofErr w:type="spellEnd"/>
      <w:r w:rsidR="00B66F8D" w:rsidRPr="00203F8A">
        <w:rPr>
          <w:rFonts w:eastAsia="SimSun"/>
          <w:i/>
          <w:kern w:val="3"/>
          <w:sz w:val="24"/>
          <w:szCs w:val="24"/>
          <w:lang w:eastAsia="zh-CN" w:bidi="hi-IN"/>
        </w:rPr>
        <w:t xml:space="preserve"> hidrográfica de tributário do curso de água principal da bacia, ou de tributário desse tributário; ou grupo de bacias ou </w:t>
      </w:r>
      <w:proofErr w:type="spellStart"/>
      <w:r w:rsidR="00B66F8D" w:rsidRPr="00203F8A">
        <w:rPr>
          <w:rFonts w:eastAsia="SimSun"/>
          <w:i/>
          <w:kern w:val="3"/>
          <w:sz w:val="24"/>
          <w:szCs w:val="24"/>
          <w:lang w:eastAsia="zh-CN" w:bidi="hi-IN"/>
        </w:rPr>
        <w:t>sub-bacias</w:t>
      </w:r>
      <w:proofErr w:type="spellEnd"/>
      <w:r w:rsidR="00B66F8D" w:rsidRPr="00203F8A">
        <w:rPr>
          <w:rFonts w:eastAsia="SimSun"/>
          <w:i/>
          <w:kern w:val="3"/>
          <w:sz w:val="24"/>
          <w:szCs w:val="24"/>
          <w:lang w:eastAsia="zh-CN" w:bidi="hi-IN"/>
        </w:rPr>
        <w:t xml:space="preserve"> hidrográficas contíguas. </w:t>
      </w:r>
      <w:r w:rsidR="00B66F8D" w:rsidRPr="00203F8A">
        <w:rPr>
          <w:rFonts w:eastAsia="SimSun"/>
          <w:kern w:val="3"/>
          <w:sz w:val="24"/>
          <w:szCs w:val="24"/>
          <w:lang w:eastAsia="zh-CN" w:bidi="hi-IN"/>
        </w:rPr>
        <w:t xml:space="preserve">Adicionalmente, para deixar mais claro </w:t>
      </w:r>
      <w:r w:rsidR="00C75F7D" w:rsidRPr="00203F8A">
        <w:rPr>
          <w:rFonts w:eastAsia="SimSun"/>
          <w:kern w:val="3"/>
          <w:sz w:val="24"/>
          <w:szCs w:val="24"/>
          <w:lang w:eastAsia="zh-CN" w:bidi="hi-IN"/>
        </w:rPr>
        <w:t>o texto</w:t>
      </w:r>
      <w:r w:rsidR="00B66F8D" w:rsidRPr="00203F8A">
        <w:rPr>
          <w:rFonts w:eastAsia="SimSun"/>
          <w:kern w:val="3"/>
          <w:sz w:val="24"/>
          <w:szCs w:val="24"/>
          <w:lang w:eastAsia="zh-CN" w:bidi="hi-IN"/>
        </w:rPr>
        <w:t>, a CTIL acordou por inserir o parágrafo único no artigo 1</w:t>
      </w:r>
      <w:r w:rsidR="00CD2B27" w:rsidRPr="00203F8A">
        <w:rPr>
          <w:rFonts w:eastAsia="SimSun"/>
          <w:kern w:val="3"/>
          <w:sz w:val="24"/>
          <w:szCs w:val="24"/>
          <w:lang w:eastAsia="zh-CN" w:bidi="hi-IN"/>
        </w:rPr>
        <w:t>º</w:t>
      </w:r>
      <w:r w:rsidR="00B66F8D" w:rsidRPr="00203F8A">
        <w:rPr>
          <w:rFonts w:eastAsia="SimSun"/>
          <w:kern w:val="3"/>
          <w:sz w:val="24"/>
          <w:szCs w:val="24"/>
          <w:lang w:eastAsia="zh-CN" w:bidi="hi-IN"/>
        </w:rPr>
        <w:t>,</w:t>
      </w:r>
      <w:r w:rsidR="00B66F8D" w:rsidRPr="007F236D">
        <w:t xml:space="preserve"> </w:t>
      </w:r>
      <w:r w:rsidR="00B66F8D" w:rsidRPr="00203F8A">
        <w:rPr>
          <w:rFonts w:eastAsia="SimSun"/>
          <w:kern w:val="3"/>
          <w:sz w:val="24"/>
          <w:szCs w:val="24"/>
          <w:lang w:eastAsia="zh-CN" w:bidi="hi-IN"/>
        </w:rPr>
        <w:t xml:space="preserve">na qual se procurou definir o que, na proposta, se entende por Unidades Estaduais de Gerenciamento de Recursos Hídricos.  </w:t>
      </w:r>
      <w:r w:rsidR="007F236D" w:rsidRPr="00203F8A">
        <w:rPr>
          <w:rFonts w:eastAsia="SimSun"/>
          <w:kern w:val="3"/>
          <w:sz w:val="24"/>
          <w:szCs w:val="24"/>
          <w:lang w:eastAsia="zh-CN" w:bidi="hi-IN"/>
        </w:rPr>
        <w:t>Em relação ao artigo 2</w:t>
      </w:r>
      <w:r w:rsidR="00CD2B27" w:rsidRPr="00203F8A">
        <w:rPr>
          <w:rFonts w:eastAsia="SimSun"/>
          <w:kern w:val="3"/>
          <w:sz w:val="24"/>
          <w:szCs w:val="24"/>
          <w:lang w:eastAsia="zh-CN" w:bidi="hi-IN"/>
        </w:rPr>
        <w:t>º</w:t>
      </w:r>
      <w:r w:rsidR="007F236D" w:rsidRPr="00203F8A">
        <w:rPr>
          <w:rFonts w:eastAsia="SimSun"/>
          <w:kern w:val="3"/>
          <w:sz w:val="24"/>
          <w:szCs w:val="24"/>
          <w:lang w:eastAsia="zh-CN" w:bidi="hi-IN"/>
        </w:rPr>
        <w:t xml:space="preserve">, por sugestão do representante </w:t>
      </w:r>
      <w:r w:rsidR="00C202FC" w:rsidRPr="00203F8A">
        <w:rPr>
          <w:rFonts w:eastAsia="SimSun"/>
          <w:kern w:val="3"/>
          <w:sz w:val="24"/>
          <w:szCs w:val="24"/>
          <w:lang w:eastAsia="zh-CN" w:bidi="hi-IN"/>
        </w:rPr>
        <w:t xml:space="preserve">do </w:t>
      </w:r>
      <w:proofErr w:type="spellStart"/>
      <w:r w:rsidR="00C202FC" w:rsidRPr="00203F8A">
        <w:rPr>
          <w:rFonts w:eastAsia="SimSun"/>
          <w:kern w:val="3"/>
          <w:sz w:val="24"/>
          <w:szCs w:val="24"/>
          <w:lang w:eastAsia="zh-CN" w:bidi="hi-IN"/>
        </w:rPr>
        <w:t>Fonasc</w:t>
      </w:r>
      <w:proofErr w:type="spellEnd"/>
      <w:r w:rsidR="007F236D" w:rsidRPr="00203F8A">
        <w:rPr>
          <w:rFonts w:eastAsia="SimSun"/>
          <w:kern w:val="3"/>
          <w:sz w:val="24"/>
          <w:szCs w:val="24"/>
          <w:lang w:eastAsia="zh-CN" w:bidi="hi-IN"/>
        </w:rPr>
        <w:t xml:space="preserve">, Gustavo Gazzinelli, foi inserido “na bacia hidrográfica”, </w:t>
      </w:r>
      <w:r w:rsidR="00CD2B27" w:rsidRPr="00203F8A">
        <w:rPr>
          <w:rFonts w:eastAsia="SimSun"/>
          <w:kern w:val="3"/>
          <w:sz w:val="24"/>
          <w:szCs w:val="24"/>
          <w:lang w:eastAsia="zh-CN" w:bidi="hi-IN"/>
        </w:rPr>
        <w:t>ficando a</w:t>
      </w:r>
      <w:r w:rsidR="007F236D" w:rsidRPr="00203F8A">
        <w:rPr>
          <w:rFonts w:eastAsia="SimSun"/>
          <w:kern w:val="3"/>
          <w:sz w:val="24"/>
          <w:szCs w:val="24"/>
          <w:lang w:eastAsia="zh-CN" w:bidi="hi-IN"/>
        </w:rPr>
        <w:t xml:space="preserve"> seguinte redação: Aplicar-se-á para a cobrança pelo uso de recursos hídricos de domínio da União, em áreas inseridas em unidades estaduais de gerenciamento de recursos hídricos, os mesmos mecanismos e valores definidos </w:t>
      </w:r>
      <w:r w:rsidR="007F236D" w:rsidRPr="00203F8A">
        <w:rPr>
          <w:rFonts w:eastAsia="SimSun"/>
          <w:kern w:val="3"/>
          <w:sz w:val="24"/>
          <w:szCs w:val="24"/>
          <w:u w:val="single"/>
          <w:lang w:eastAsia="zh-CN" w:bidi="hi-IN"/>
        </w:rPr>
        <w:t>na bacia hidrográfica</w:t>
      </w:r>
      <w:r w:rsidR="007F236D" w:rsidRPr="00203F8A">
        <w:rPr>
          <w:rFonts w:eastAsia="SimSun"/>
          <w:kern w:val="3"/>
          <w:sz w:val="24"/>
          <w:szCs w:val="24"/>
          <w:lang w:eastAsia="zh-CN" w:bidi="hi-IN"/>
        </w:rPr>
        <w:t xml:space="preserve"> para a cobrança pelo uso de recursos hídricos de domínio estadual.</w:t>
      </w:r>
      <w:r w:rsidR="00CE7A2F" w:rsidRPr="00203F8A">
        <w:rPr>
          <w:rFonts w:eastAsia="SimSun"/>
          <w:kern w:val="3"/>
          <w:sz w:val="24"/>
          <w:szCs w:val="24"/>
          <w:lang w:eastAsia="zh-CN" w:bidi="hi-IN"/>
        </w:rPr>
        <w:t xml:space="preserve"> O artigo 3</w:t>
      </w:r>
      <w:r w:rsidR="00CD2B27" w:rsidRPr="00203F8A">
        <w:rPr>
          <w:rFonts w:eastAsia="SimSun"/>
          <w:kern w:val="3"/>
          <w:sz w:val="24"/>
          <w:szCs w:val="24"/>
          <w:lang w:eastAsia="zh-CN" w:bidi="hi-IN"/>
        </w:rPr>
        <w:t>º</w:t>
      </w:r>
      <w:r w:rsidR="00CE7A2F" w:rsidRPr="00203F8A">
        <w:rPr>
          <w:rFonts w:eastAsia="SimSun"/>
          <w:kern w:val="3"/>
          <w:sz w:val="24"/>
          <w:szCs w:val="24"/>
          <w:lang w:eastAsia="zh-CN" w:bidi="hi-IN"/>
        </w:rPr>
        <w:t xml:space="preserve"> foi densamente </w:t>
      </w:r>
      <w:r w:rsidR="00C202FC" w:rsidRPr="00203F8A">
        <w:rPr>
          <w:rFonts w:eastAsia="SimSun"/>
          <w:kern w:val="3"/>
          <w:sz w:val="24"/>
          <w:szCs w:val="24"/>
          <w:lang w:eastAsia="zh-CN" w:bidi="hi-IN"/>
        </w:rPr>
        <w:t xml:space="preserve">discutido, com contribuições </w:t>
      </w:r>
      <w:r w:rsidR="00CE7A2F" w:rsidRPr="00203F8A">
        <w:rPr>
          <w:rFonts w:eastAsia="SimSun"/>
          <w:kern w:val="3"/>
          <w:sz w:val="24"/>
          <w:szCs w:val="24"/>
          <w:lang w:eastAsia="zh-CN" w:bidi="hi-IN"/>
        </w:rPr>
        <w:t xml:space="preserve">da Sra. Sonali </w:t>
      </w:r>
      <w:proofErr w:type="spellStart"/>
      <w:r w:rsidR="00CE7A2F" w:rsidRPr="00203F8A">
        <w:rPr>
          <w:rFonts w:eastAsia="SimSun"/>
          <w:kern w:val="3"/>
          <w:sz w:val="24"/>
          <w:szCs w:val="24"/>
          <w:lang w:eastAsia="zh-CN" w:bidi="hi-IN"/>
        </w:rPr>
        <w:t>Cavalcati</w:t>
      </w:r>
      <w:proofErr w:type="spellEnd"/>
      <w:r w:rsidR="001060DC" w:rsidRPr="00203F8A">
        <w:rPr>
          <w:rFonts w:eastAsia="SimSun"/>
          <w:kern w:val="3"/>
          <w:sz w:val="24"/>
          <w:szCs w:val="24"/>
          <w:lang w:eastAsia="zh-CN" w:bidi="hi-IN"/>
        </w:rPr>
        <w:t xml:space="preserve"> (</w:t>
      </w:r>
      <w:r w:rsidR="00CD2B27" w:rsidRPr="00203F8A">
        <w:rPr>
          <w:rFonts w:eastAsia="SimSun"/>
          <w:kern w:val="3"/>
          <w:sz w:val="24"/>
          <w:szCs w:val="24"/>
          <w:lang w:eastAsia="zh-CN" w:bidi="hi-IN"/>
        </w:rPr>
        <w:t>Concessionarias</w:t>
      </w:r>
      <w:r w:rsidR="001060DC" w:rsidRPr="00203F8A">
        <w:rPr>
          <w:rFonts w:eastAsia="SimSun"/>
          <w:kern w:val="3"/>
          <w:sz w:val="24"/>
          <w:szCs w:val="24"/>
          <w:lang w:eastAsia="zh-CN" w:bidi="hi-IN"/>
        </w:rPr>
        <w:t>)</w:t>
      </w:r>
      <w:r w:rsidR="00CE7A2F" w:rsidRPr="00203F8A">
        <w:rPr>
          <w:rFonts w:eastAsia="SimSun"/>
          <w:kern w:val="3"/>
          <w:sz w:val="24"/>
          <w:szCs w:val="24"/>
          <w:lang w:eastAsia="zh-CN" w:bidi="hi-IN"/>
        </w:rPr>
        <w:t>, da Sra.</w:t>
      </w:r>
      <w:r w:rsidR="00CD2B27"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Lívia Soalheiro</w:t>
      </w:r>
      <w:r w:rsidR="001060DC" w:rsidRPr="00203F8A">
        <w:rPr>
          <w:rFonts w:eastAsia="SimSun"/>
          <w:kern w:val="3"/>
          <w:sz w:val="24"/>
          <w:szCs w:val="24"/>
          <w:lang w:eastAsia="zh-CN" w:bidi="hi-IN"/>
        </w:rPr>
        <w:t xml:space="preserve"> (CRH/RJ)</w:t>
      </w:r>
      <w:r w:rsidR="00CE7A2F" w:rsidRPr="00203F8A">
        <w:rPr>
          <w:rFonts w:eastAsia="SimSun"/>
          <w:kern w:val="3"/>
          <w:sz w:val="24"/>
          <w:szCs w:val="24"/>
          <w:lang w:eastAsia="zh-CN" w:bidi="hi-IN"/>
        </w:rPr>
        <w:t xml:space="preserve">, da Sra. </w:t>
      </w:r>
      <w:proofErr w:type="spellStart"/>
      <w:r w:rsidR="00CE7A2F" w:rsidRPr="00203F8A">
        <w:rPr>
          <w:rFonts w:eastAsia="SimSun"/>
          <w:kern w:val="3"/>
          <w:sz w:val="24"/>
          <w:szCs w:val="24"/>
          <w:lang w:eastAsia="zh-CN" w:bidi="hi-IN"/>
        </w:rPr>
        <w:t>Eldis</w:t>
      </w:r>
      <w:proofErr w:type="spellEnd"/>
      <w:r w:rsidR="00CE7A2F" w:rsidRPr="00203F8A">
        <w:rPr>
          <w:rFonts w:eastAsia="SimSun"/>
          <w:kern w:val="3"/>
          <w:sz w:val="24"/>
          <w:szCs w:val="24"/>
          <w:lang w:eastAsia="zh-CN" w:bidi="hi-IN"/>
        </w:rPr>
        <w:t xml:space="preserve"> Camargo</w:t>
      </w:r>
      <w:r w:rsidR="001060DC" w:rsidRPr="00203F8A">
        <w:rPr>
          <w:rFonts w:eastAsia="SimSun"/>
          <w:kern w:val="3"/>
          <w:sz w:val="24"/>
          <w:szCs w:val="24"/>
          <w:lang w:eastAsia="zh-CN" w:bidi="hi-IN"/>
        </w:rPr>
        <w:t xml:space="preserve"> (ANA)</w:t>
      </w:r>
      <w:r w:rsidR="00CE7A2F" w:rsidRPr="00203F8A">
        <w:rPr>
          <w:rFonts w:eastAsia="SimSun"/>
          <w:kern w:val="3"/>
          <w:sz w:val="24"/>
          <w:szCs w:val="24"/>
          <w:lang w:eastAsia="zh-CN" w:bidi="hi-IN"/>
        </w:rPr>
        <w:t>,</w:t>
      </w:r>
      <w:r w:rsidR="00C202FC" w:rsidRPr="00203F8A">
        <w:rPr>
          <w:rFonts w:eastAsia="SimSun"/>
          <w:kern w:val="3"/>
          <w:sz w:val="24"/>
          <w:szCs w:val="24"/>
          <w:lang w:eastAsia="zh-CN" w:bidi="hi-IN"/>
        </w:rPr>
        <w:t xml:space="preserve"> do Sr. Gustavo Gazzinelli (</w:t>
      </w:r>
      <w:proofErr w:type="spellStart"/>
      <w:r w:rsidR="00C202FC" w:rsidRPr="00203F8A">
        <w:rPr>
          <w:rFonts w:eastAsia="SimSun"/>
          <w:kern w:val="3"/>
          <w:sz w:val="24"/>
          <w:szCs w:val="24"/>
          <w:lang w:eastAsia="zh-CN" w:bidi="hi-IN"/>
        </w:rPr>
        <w:t>Fonasc</w:t>
      </w:r>
      <w:proofErr w:type="spellEnd"/>
      <w:r w:rsidR="00C202FC" w:rsidRPr="00203F8A">
        <w:rPr>
          <w:rFonts w:eastAsia="SimSun"/>
          <w:kern w:val="3"/>
          <w:sz w:val="24"/>
          <w:szCs w:val="24"/>
          <w:lang w:eastAsia="zh-CN" w:bidi="hi-IN"/>
        </w:rPr>
        <w:t>),</w:t>
      </w:r>
      <w:r w:rsidR="00CE7A2F" w:rsidRPr="00203F8A">
        <w:rPr>
          <w:rFonts w:eastAsia="SimSun"/>
          <w:kern w:val="3"/>
          <w:sz w:val="24"/>
          <w:szCs w:val="24"/>
          <w:lang w:eastAsia="zh-CN" w:bidi="hi-IN"/>
        </w:rPr>
        <w:t xml:space="preserve"> do Sr.</w:t>
      </w:r>
      <w:r w:rsidR="00CD2B27"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Julio Thadeu Kettelhut</w:t>
      </w:r>
      <w:r w:rsidR="001060DC" w:rsidRPr="00203F8A">
        <w:rPr>
          <w:rFonts w:eastAsia="SimSun"/>
          <w:kern w:val="3"/>
          <w:sz w:val="24"/>
          <w:szCs w:val="24"/>
          <w:lang w:eastAsia="zh-CN" w:bidi="hi-IN"/>
        </w:rPr>
        <w:t xml:space="preserve"> (MMA/SRHQ)</w:t>
      </w:r>
      <w:r w:rsidR="00CE7A2F" w:rsidRPr="00203F8A">
        <w:rPr>
          <w:rFonts w:eastAsia="SimSun"/>
          <w:kern w:val="3"/>
          <w:sz w:val="24"/>
          <w:szCs w:val="24"/>
          <w:lang w:eastAsia="zh-CN" w:bidi="hi-IN"/>
        </w:rPr>
        <w:t>, do Sr. Marco Antonio Amorim</w:t>
      </w:r>
      <w:r w:rsidR="001060DC" w:rsidRPr="00203F8A">
        <w:rPr>
          <w:rFonts w:eastAsia="SimSun"/>
          <w:kern w:val="3"/>
          <w:sz w:val="24"/>
          <w:szCs w:val="24"/>
          <w:lang w:eastAsia="zh-CN" w:bidi="hi-IN"/>
        </w:rPr>
        <w:t xml:space="preserve"> (ANA)</w:t>
      </w:r>
      <w:r w:rsidR="00CE7A2F" w:rsidRPr="00203F8A">
        <w:rPr>
          <w:rFonts w:eastAsia="SimSun"/>
          <w:kern w:val="3"/>
          <w:sz w:val="24"/>
          <w:szCs w:val="24"/>
          <w:lang w:eastAsia="zh-CN" w:bidi="hi-IN"/>
        </w:rPr>
        <w:t xml:space="preserve">, </w:t>
      </w:r>
      <w:r w:rsidR="001060DC" w:rsidRPr="00203F8A">
        <w:rPr>
          <w:rFonts w:eastAsia="SimSun"/>
          <w:kern w:val="3"/>
          <w:sz w:val="24"/>
          <w:szCs w:val="24"/>
          <w:lang w:eastAsia="zh-CN" w:bidi="hi-IN"/>
        </w:rPr>
        <w:t>do Sr. Ney Murtha (ANA</w:t>
      </w:r>
      <w:r w:rsidR="00B5621D" w:rsidRPr="00203F8A">
        <w:rPr>
          <w:rFonts w:eastAsia="SimSun"/>
          <w:kern w:val="3"/>
          <w:sz w:val="24"/>
          <w:szCs w:val="24"/>
          <w:lang w:eastAsia="zh-CN" w:bidi="hi-IN"/>
        </w:rPr>
        <w:t>), e</w:t>
      </w:r>
      <w:r w:rsidR="001060DC" w:rsidRPr="00203F8A">
        <w:rPr>
          <w:rFonts w:eastAsia="SimSun"/>
          <w:kern w:val="3"/>
          <w:sz w:val="24"/>
          <w:szCs w:val="24"/>
          <w:lang w:eastAsia="zh-CN" w:bidi="hi-IN"/>
        </w:rPr>
        <w:t xml:space="preserve"> </w:t>
      </w:r>
      <w:r w:rsidR="00CE7A2F" w:rsidRPr="00203F8A">
        <w:rPr>
          <w:rFonts w:eastAsia="SimSun"/>
          <w:kern w:val="3"/>
          <w:sz w:val="24"/>
          <w:szCs w:val="24"/>
          <w:lang w:eastAsia="zh-CN" w:bidi="hi-IN"/>
        </w:rPr>
        <w:t>do Sr. Luis Eduardo Faria</w:t>
      </w:r>
      <w:r w:rsidR="00CE7A2F" w:rsidRPr="00203F8A">
        <w:rPr>
          <w:rFonts w:eastAsia="SimSun"/>
          <w:b/>
          <w:kern w:val="3"/>
          <w:sz w:val="24"/>
          <w:szCs w:val="24"/>
          <w:lang w:eastAsia="zh-CN" w:bidi="hi-IN"/>
        </w:rPr>
        <w:t xml:space="preserve"> </w:t>
      </w:r>
      <w:r w:rsidR="00CE7A2F" w:rsidRPr="00203F8A">
        <w:rPr>
          <w:rFonts w:eastAsia="SimSun"/>
          <w:kern w:val="3"/>
          <w:sz w:val="24"/>
          <w:szCs w:val="24"/>
          <w:lang w:eastAsia="zh-CN" w:bidi="hi-IN"/>
        </w:rPr>
        <w:t>(</w:t>
      </w:r>
      <w:r w:rsidR="001060DC" w:rsidRPr="00203F8A">
        <w:rPr>
          <w:rFonts w:eastAsia="SimSun"/>
          <w:kern w:val="3"/>
          <w:sz w:val="24"/>
          <w:szCs w:val="24"/>
          <w:lang w:eastAsia="zh-CN" w:bidi="hi-IN"/>
        </w:rPr>
        <w:t xml:space="preserve">Abastecimento - </w:t>
      </w:r>
      <w:r w:rsidR="00CE7A2F" w:rsidRPr="00203F8A">
        <w:rPr>
          <w:rFonts w:eastAsia="SimSun"/>
          <w:kern w:val="3"/>
          <w:sz w:val="24"/>
          <w:szCs w:val="24"/>
          <w:lang w:eastAsia="zh-CN" w:bidi="hi-IN"/>
        </w:rPr>
        <w:t>Cedae)</w:t>
      </w:r>
      <w:r w:rsidR="001060DC" w:rsidRPr="00203F8A">
        <w:rPr>
          <w:rFonts w:eastAsia="SimSun"/>
          <w:kern w:val="3"/>
          <w:sz w:val="24"/>
          <w:szCs w:val="24"/>
          <w:lang w:eastAsia="zh-CN" w:bidi="hi-IN"/>
        </w:rPr>
        <w:t xml:space="preserve">. Este artigo previa, originalmente, dois parágrafos. Durante os debates, chegou-se ao entendimento que o §2º estava redundante, em virtude do que dispõe o caput. O comando remetia que a cobrança estipulada dar-se-ia, preferencialmente, via agências de água ou entidades delegatárias com atuação na bacia hidrográfica. </w:t>
      </w:r>
      <w:r w:rsidR="00B54030" w:rsidRPr="00203F8A">
        <w:rPr>
          <w:rFonts w:eastAsia="SimSun"/>
          <w:kern w:val="3"/>
          <w:sz w:val="24"/>
          <w:szCs w:val="24"/>
          <w:lang w:eastAsia="zh-CN" w:bidi="hi-IN"/>
        </w:rPr>
        <w:t>O</w:t>
      </w:r>
      <w:r w:rsidR="001060DC" w:rsidRPr="00203F8A">
        <w:rPr>
          <w:rFonts w:eastAsia="SimSun"/>
          <w:kern w:val="3"/>
          <w:sz w:val="24"/>
          <w:szCs w:val="24"/>
          <w:lang w:eastAsia="zh-CN" w:bidi="hi-IN"/>
        </w:rPr>
        <w:t xml:space="preserve"> art. 3ª </w:t>
      </w:r>
      <w:r w:rsidR="00B54030" w:rsidRPr="00203F8A">
        <w:rPr>
          <w:rFonts w:eastAsia="SimSun"/>
          <w:kern w:val="3"/>
          <w:sz w:val="24"/>
          <w:szCs w:val="24"/>
          <w:lang w:eastAsia="zh-CN" w:bidi="hi-IN"/>
        </w:rPr>
        <w:t>previa</w:t>
      </w:r>
      <w:r w:rsidR="001060DC" w:rsidRPr="00203F8A">
        <w:rPr>
          <w:rFonts w:eastAsia="SimSun"/>
          <w:kern w:val="3"/>
          <w:sz w:val="24"/>
          <w:szCs w:val="24"/>
          <w:lang w:eastAsia="zh-CN" w:bidi="hi-IN"/>
        </w:rPr>
        <w:t xml:space="preserve"> que a aplicação dos valores arrecadados será realizada conforme disposto no § 6 do art. 4 º da 9.984/2000.  Considerando as similaridades destas duas redações, foi unânime a proposta de se retirar o §2º, sem prejuízo ao entendimento da matéria. Por consequência, o §1º passou a ser único, com a adequação do texto.  A nova redação deste artigo ficou: </w:t>
      </w:r>
      <w:r w:rsidR="001060DC" w:rsidRPr="00203F8A">
        <w:rPr>
          <w:rFonts w:eastAsia="SimSun"/>
          <w:i/>
          <w:kern w:val="3"/>
          <w:sz w:val="24"/>
          <w:szCs w:val="24"/>
          <w:lang w:eastAsia="zh-CN" w:bidi="hi-IN"/>
        </w:rPr>
        <w:t xml:space="preserve">A aplicação dos valores arrecadados com a cobrança pelo uso de recursos hídricos de domínio da União em áreas inseridas em unidades estaduais de gerenciamento de recursos hídricos será realizada conforme disposto no § 6º do art. 4º da Lei nº 9.984, de 17 de julho de 2000. </w:t>
      </w:r>
      <w:r w:rsidR="001060DC" w:rsidRPr="00203F8A">
        <w:rPr>
          <w:rFonts w:eastAsia="SimSun"/>
          <w:kern w:val="3"/>
          <w:sz w:val="24"/>
          <w:szCs w:val="24"/>
          <w:lang w:eastAsia="zh-CN" w:bidi="hi-IN"/>
        </w:rPr>
        <w:t>Parágrafo Único:</w:t>
      </w:r>
      <w:r w:rsidR="001060DC" w:rsidRPr="00203F8A">
        <w:rPr>
          <w:rFonts w:eastAsia="SimSun"/>
          <w:i/>
          <w:kern w:val="3"/>
          <w:sz w:val="24"/>
          <w:szCs w:val="24"/>
          <w:lang w:eastAsia="zh-CN" w:bidi="hi-IN"/>
        </w:rPr>
        <w:t xml:space="preserve"> A aplicação dos valores arrecadados respeitará o plano de aplicação aprovado pelo respectivo Comitê de Bacia Hidrográfica </w:t>
      </w:r>
      <w:r w:rsidR="00341849">
        <w:rPr>
          <w:rFonts w:eastAsia="SimSun"/>
          <w:i/>
          <w:kern w:val="3"/>
          <w:sz w:val="24"/>
          <w:szCs w:val="24"/>
          <w:lang w:eastAsia="zh-CN" w:bidi="hi-IN"/>
        </w:rPr>
        <w:t>n</w:t>
      </w:r>
      <w:r w:rsidR="001060DC" w:rsidRPr="00203F8A">
        <w:rPr>
          <w:rFonts w:eastAsia="SimSun"/>
          <w:i/>
          <w:kern w:val="3"/>
          <w:sz w:val="24"/>
          <w:szCs w:val="24"/>
          <w:lang w:eastAsia="zh-CN" w:bidi="hi-IN"/>
        </w:rPr>
        <w:t>os planos de recursos hídricos.</w:t>
      </w:r>
      <w:r w:rsidR="0085184E" w:rsidRPr="00203F8A">
        <w:rPr>
          <w:rFonts w:eastAsia="SimSun"/>
          <w:kern w:val="3"/>
          <w:sz w:val="24"/>
          <w:szCs w:val="24"/>
          <w:lang w:eastAsia="zh-CN" w:bidi="hi-IN"/>
        </w:rPr>
        <w:t xml:space="preserve"> Seguindo na análise da proposta, o Sr. Sergio Gonçalves (</w:t>
      </w:r>
      <w:r w:rsidR="008A680E" w:rsidRPr="008A680E">
        <w:rPr>
          <w:rFonts w:eastAsia="SimSun"/>
          <w:b/>
          <w:kern w:val="3"/>
          <w:sz w:val="24"/>
          <w:szCs w:val="24"/>
          <w:lang w:eastAsia="zh-CN" w:bidi="hi-IN"/>
        </w:rPr>
        <w:t>P</w:t>
      </w:r>
      <w:r w:rsidR="0085184E" w:rsidRPr="00203F8A">
        <w:rPr>
          <w:rFonts w:eastAsia="SimSun"/>
          <w:b/>
          <w:kern w:val="3"/>
          <w:sz w:val="24"/>
          <w:szCs w:val="24"/>
          <w:lang w:eastAsia="zh-CN" w:bidi="hi-IN"/>
        </w:rPr>
        <w:t>residente da CTIL</w:t>
      </w:r>
      <w:r w:rsidR="0085184E" w:rsidRPr="00203F8A">
        <w:rPr>
          <w:rFonts w:eastAsia="SimSun"/>
          <w:kern w:val="3"/>
          <w:sz w:val="24"/>
          <w:szCs w:val="24"/>
          <w:lang w:eastAsia="zh-CN" w:bidi="hi-IN"/>
        </w:rPr>
        <w:t>) leu o artigo 4</w:t>
      </w:r>
      <w:r w:rsidR="00CD2B27" w:rsidRPr="00203F8A">
        <w:rPr>
          <w:rFonts w:eastAsia="SimSun"/>
          <w:kern w:val="3"/>
          <w:sz w:val="24"/>
          <w:szCs w:val="24"/>
          <w:lang w:eastAsia="zh-CN" w:bidi="hi-IN"/>
        </w:rPr>
        <w:t>º</w:t>
      </w:r>
      <w:r w:rsidR="0085184E" w:rsidRPr="00203F8A">
        <w:rPr>
          <w:rFonts w:eastAsia="SimSun"/>
          <w:kern w:val="3"/>
          <w:sz w:val="24"/>
          <w:szCs w:val="24"/>
          <w:lang w:eastAsia="zh-CN" w:bidi="hi-IN"/>
        </w:rPr>
        <w:t xml:space="preserve">, sendo levantado pelo </w:t>
      </w:r>
      <w:r w:rsidR="00CD2B27" w:rsidRPr="00203F8A">
        <w:rPr>
          <w:rFonts w:eastAsia="SimSun"/>
          <w:kern w:val="3"/>
          <w:sz w:val="24"/>
          <w:szCs w:val="24"/>
          <w:lang w:eastAsia="zh-CN" w:bidi="hi-IN"/>
        </w:rPr>
        <w:t xml:space="preserve">Sr. </w:t>
      </w:r>
      <w:r w:rsidR="0085184E" w:rsidRPr="00203F8A">
        <w:rPr>
          <w:rFonts w:eastAsia="SimSun"/>
          <w:kern w:val="3"/>
          <w:sz w:val="24"/>
          <w:szCs w:val="24"/>
          <w:lang w:eastAsia="zh-CN" w:bidi="hi-IN"/>
        </w:rPr>
        <w:t>Luís Eduardo Faria (</w:t>
      </w:r>
      <w:r w:rsidR="0085184E" w:rsidRPr="00203F8A">
        <w:rPr>
          <w:rFonts w:eastAsia="SimSun"/>
          <w:b/>
          <w:kern w:val="3"/>
          <w:sz w:val="24"/>
          <w:szCs w:val="24"/>
          <w:lang w:eastAsia="zh-CN" w:bidi="hi-IN"/>
        </w:rPr>
        <w:t>Abastecimento – Cedae</w:t>
      </w:r>
      <w:r w:rsidR="0085184E" w:rsidRPr="00203F8A">
        <w:rPr>
          <w:rFonts w:eastAsia="SimSun"/>
          <w:kern w:val="3"/>
          <w:sz w:val="24"/>
          <w:szCs w:val="24"/>
          <w:lang w:eastAsia="zh-CN" w:bidi="hi-IN"/>
        </w:rPr>
        <w:t>), que esse art</w:t>
      </w:r>
      <w:r w:rsidR="00EE77C7" w:rsidRPr="00203F8A">
        <w:rPr>
          <w:rFonts w:eastAsia="SimSun"/>
          <w:kern w:val="3"/>
          <w:sz w:val="24"/>
          <w:szCs w:val="24"/>
          <w:lang w:eastAsia="zh-CN" w:bidi="hi-IN"/>
        </w:rPr>
        <w:t>igo</w:t>
      </w:r>
      <w:r w:rsidR="0085184E" w:rsidRPr="00203F8A">
        <w:rPr>
          <w:rFonts w:eastAsia="SimSun"/>
          <w:kern w:val="3"/>
          <w:sz w:val="24"/>
          <w:szCs w:val="24"/>
          <w:lang w:eastAsia="zh-CN" w:bidi="hi-IN"/>
        </w:rPr>
        <w:t xml:space="preserve"> estava muito similar ao art. 1º, sugerindo, assim, a exclusão. A Sra. Lívia Soalheiro Romano (</w:t>
      </w:r>
      <w:r w:rsidR="0085184E" w:rsidRPr="00203F8A">
        <w:rPr>
          <w:rFonts w:eastAsia="SimSun"/>
          <w:b/>
          <w:kern w:val="3"/>
          <w:sz w:val="24"/>
          <w:szCs w:val="24"/>
          <w:lang w:eastAsia="zh-CN" w:bidi="hi-IN"/>
        </w:rPr>
        <w:t>CRH/RJ</w:t>
      </w:r>
      <w:r w:rsidR="0085184E" w:rsidRPr="00203F8A">
        <w:rPr>
          <w:rFonts w:eastAsia="SimSun"/>
          <w:kern w:val="3"/>
          <w:sz w:val="24"/>
          <w:szCs w:val="24"/>
          <w:lang w:eastAsia="zh-CN" w:bidi="hi-IN"/>
        </w:rPr>
        <w:t xml:space="preserve">) concordou </w:t>
      </w:r>
      <w:r w:rsidR="000A7AC3">
        <w:rPr>
          <w:rFonts w:eastAsia="SimSun"/>
          <w:kern w:val="3"/>
          <w:sz w:val="24"/>
          <w:szCs w:val="24"/>
          <w:lang w:eastAsia="zh-CN" w:bidi="hi-IN"/>
        </w:rPr>
        <w:t>e propôs</w:t>
      </w:r>
      <w:r w:rsidR="0085184E" w:rsidRPr="00203F8A">
        <w:rPr>
          <w:rFonts w:eastAsia="SimSun"/>
          <w:kern w:val="3"/>
          <w:sz w:val="24"/>
          <w:szCs w:val="24"/>
          <w:lang w:eastAsia="zh-CN" w:bidi="hi-IN"/>
        </w:rPr>
        <w:t xml:space="preserve"> que se colocasse no artigo 1</w:t>
      </w:r>
      <w:r w:rsidR="000804A3" w:rsidRPr="00203F8A">
        <w:rPr>
          <w:rFonts w:eastAsia="SimSun"/>
          <w:kern w:val="3"/>
          <w:sz w:val="24"/>
          <w:szCs w:val="24"/>
          <w:lang w:eastAsia="zh-CN" w:bidi="hi-IN"/>
        </w:rPr>
        <w:t>º</w:t>
      </w:r>
      <w:r w:rsidR="0085184E" w:rsidRPr="00203F8A">
        <w:rPr>
          <w:rFonts w:eastAsia="SimSun"/>
          <w:kern w:val="3"/>
          <w:sz w:val="24"/>
          <w:szCs w:val="24"/>
          <w:lang w:eastAsia="zh-CN" w:bidi="hi-IN"/>
        </w:rPr>
        <w:t xml:space="preserve"> a parte final do artigo 4: “cuja cobrança pelo uso de recursos hídricos de domínio estadual estiver implementada”. </w:t>
      </w:r>
      <w:r w:rsidR="00EE77C7" w:rsidRPr="00203F8A">
        <w:rPr>
          <w:rFonts w:eastAsia="SimSun"/>
          <w:kern w:val="3"/>
          <w:sz w:val="24"/>
          <w:szCs w:val="24"/>
          <w:lang w:eastAsia="zh-CN" w:bidi="hi-IN"/>
        </w:rPr>
        <w:t>Realizados os ajustes na redação, o artigo quinto passou a vigorar como o 4º,</w:t>
      </w:r>
      <w:r w:rsidR="00FB6CA5" w:rsidRPr="00203F8A">
        <w:rPr>
          <w:rFonts w:eastAsia="SimSun"/>
          <w:kern w:val="3"/>
          <w:sz w:val="24"/>
          <w:szCs w:val="24"/>
          <w:lang w:eastAsia="zh-CN" w:bidi="hi-IN"/>
        </w:rPr>
        <w:t xml:space="preserve"> </w:t>
      </w:r>
      <w:r w:rsidR="00EE77C7" w:rsidRPr="00203F8A">
        <w:rPr>
          <w:rFonts w:eastAsia="SimSun"/>
          <w:kern w:val="3"/>
          <w:sz w:val="24"/>
          <w:szCs w:val="24"/>
          <w:lang w:eastAsia="zh-CN" w:bidi="hi-IN"/>
        </w:rPr>
        <w:t>não havendo alteração no texto original, qual seja: a</w:t>
      </w:r>
      <w:r w:rsidR="007D5B32" w:rsidRPr="00203F8A">
        <w:rPr>
          <w:rFonts w:eastAsia="SimSun"/>
          <w:kern w:val="3"/>
          <w:sz w:val="24"/>
          <w:szCs w:val="24"/>
          <w:lang w:eastAsia="zh-CN" w:bidi="hi-IN"/>
        </w:rPr>
        <w:t xml:space="preserve"> </w:t>
      </w:r>
      <w:r w:rsidR="00EE77C7" w:rsidRPr="00203F8A">
        <w:rPr>
          <w:rFonts w:eastAsia="SimSun"/>
          <w:i/>
          <w:kern w:val="3"/>
          <w:sz w:val="24"/>
          <w:szCs w:val="24"/>
          <w:lang w:eastAsia="zh-CN" w:bidi="hi-IN"/>
        </w:rPr>
        <w:t xml:space="preserve">cobrança pelo uso de recursos hídricos de domínio da União em áreas inseridas em unidades estaduais de gerenciamento de recursos hídricos terá início após a formalização do instrumento que atenderá ao disposto no § 6º do art. 4º da Lei nº 9.984, de 2000. </w:t>
      </w:r>
      <w:r w:rsidR="007D5B32" w:rsidRPr="00203F8A">
        <w:rPr>
          <w:rFonts w:eastAsia="SimSun"/>
          <w:kern w:val="3"/>
          <w:sz w:val="24"/>
          <w:szCs w:val="24"/>
          <w:lang w:eastAsia="zh-CN" w:bidi="hi-IN"/>
        </w:rPr>
        <w:t>O Sr. Gustavo Gazzinelli (</w:t>
      </w:r>
      <w:proofErr w:type="spellStart"/>
      <w:r w:rsidR="000804A3" w:rsidRPr="00203F8A">
        <w:rPr>
          <w:rFonts w:eastAsia="SimSun"/>
          <w:b/>
          <w:kern w:val="3"/>
          <w:sz w:val="24"/>
          <w:szCs w:val="24"/>
          <w:lang w:eastAsia="zh-CN" w:bidi="hi-IN"/>
        </w:rPr>
        <w:t>Fonasc</w:t>
      </w:r>
      <w:proofErr w:type="spellEnd"/>
      <w:r w:rsidR="007D5B32" w:rsidRPr="00203F8A">
        <w:rPr>
          <w:rFonts w:eastAsia="SimSun"/>
          <w:kern w:val="3"/>
          <w:sz w:val="24"/>
          <w:szCs w:val="24"/>
          <w:lang w:eastAsia="zh-CN" w:bidi="hi-IN"/>
        </w:rPr>
        <w:t>)</w:t>
      </w:r>
      <w:r w:rsidR="007D5B32" w:rsidRPr="00203F8A">
        <w:rPr>
          <w:rFonts w:eastAsia="SimSun"/>
          <w:i/>
          <w:kern w:val="3"/>
          <w:sz w:val="24"/>
          <w:szCs w:val="24"/>
          <w:lang w:eastAsia="zh-CN" w:bidi="hi-IN"/>
        </w:rPr>
        <w:t xml:space="preserve"> </w:t>
      </w:r>
      <w:r w:rsidR="007D5B32" w:rsidRPr="00203F8A">
        <w:rPr>
          <w:rFonts w:eastAsia="SimSun"/>
          <w:kern w:val="3"/>
          <w:sz w:val="24"/>
          <w:szCs w:val="24"/>
          <w:lang w:eastAsia="zh-CN" w:bidi="hi-IN"/>
        </w:rPr>
        <w:t>argumentou</w:t>
      </w:r>
      <w:r w:rsidR="006B0357" w:rsidRPr="00203F8A">
        <w:rPr>
          <w:rFonts w:eastAsia="SimSun"/>
          <w:kern w:val="3"/>
          <w:sz w:val="24"/>
          <w:szCs w:val="24"/>
          <w:lang w:eastAsia="zh-CN" w:bidi="hi-IN"/>
        </w:rPr>
        <w:t xml:space="preserve"> se não seria prudente definir </w:t>
      </w:r>
      <w:r w:rsidR="00A2631B" w:rsidRPr="00203F8A">
        <w:rPr>
          <w:rFonts w:eastAsia="SimSun"/>
          <w:kern w:val="3"/>
          <w:sz w:val="24"/>
          <w:szCs w:val="24"/>
          <w:lang w:eastAsia="zh-CN" w:bidi="hi-IN"/>
        </w:rPr>
        <w:t xml:space="preserve">o que se entende por </w:t>
      </w:r>
      <w:r w:rsidR="006B0357" w:rsidRPr="00203F8A">
        <w:rPr>
          <w:rFonts w:eastAsia="SimSun"/>
          <w:kern w:val="3"/>
          <w:sz w:val="24"/>
          <w:szCs w:val="24"/>
          <w:lang w:eastAsia="zh-CN" w:bidi="hi-IN"/>
        </w:rPr>
        <w:t>“domínio da União”</w:t>
      </w:r>
      <w:r w:rsidR="00A2631B" w:rsidRPr="00203F8A">
        <w:rPr>
          <w:rFonts w:eastAsia="SimSun"/>
          <w:kern w:val="3"/>
          <w:sz w:val="24"/>
          <w:szCs w:val="24"/>
          <w:lang w:eastAsia="zh-CN" w:bidi="hi-IN"/>
        </w:rPr>
        <w:t xml:space="preserve">, uma vez que a norma poderia trazer dubiedade sobre este ponto. </w:t>
      </w:r>
      <w:r w:rsidR="000A7AC3">
        <w:rPr>
          <w:rFonts w:eastAsia="SimSun"/>
          <w:kern w:val="3"/>
          <w:sz w:val="24"/>
          <w:szCs w:val="24"/>
          <w:lang w:eastAsia="zh-CN" w:bidi="hi-IN"/>
        </w:rPr>
        <w:t xml:space="preserve">O Sr. Ney Murtha </w:t>
      </w:r>
      <w:r w:rsidR="000A7AC3" w:rsidRPr="000A7AC3">
        <w:rPr>
          <w:rFonts w:eastAsia="SimSun"/>
          <w:b/>
          <w:kern w:val="3"/>
          <w:sz w:val="24"/>
          <w:szCs w:val="24"/>
          <w:lang w:eastAsia="zh-CN" w:bidi="hi-IN"/>
        </w:rPr>
        <w:t>(ANA)</w:t>
      </w:r>
      <w:r w:rsidR="000A7AC3">
        <w:rPr>
          <w:rFonts w:eastAsia="SimSun"/>
          <w:kern w:val="3"/>
          <w:sz w:val="24"/>
          <w:szCs w:val="24"/>
          <w:lang w:eastAsia="zh-CN" w:bidi="hi-IN"/>
        </w:rPr>
        <w:t xml:space="preserve"> lembrou que a </w:t>
      </w:r>
      <w:ins w:id="9" w:author="sonali" w:date="2018-02-15T14:15:00Z">
        <w:r w:rsidR="00993D90">
          <w:rPr>
            <w:rFonts w:eastAsia="SimSun"/>
            <w:kern w:val="3"/>
            <w:sz w:val="24"/>
            <w:szCs w:val="24"/>
            <w:lang w:eastAsia="zh-CN" w:bidi="hi-IN"/>
          </w:rPr>
          <w:t>C</w:t>
        </w:r>
      </w:ins>
      <w:del w:id="10" w:author="sonali" w:date="2018-02-15T14:15:00Z">
        <w:r w:rsidR="000A7AC3" w:rsidDel="00993D90">
          <w:rPr>
            <w:rFonts w:eastAsia="SimSun"/>
            <w:kern w:val="3"/>
            <w:sz w:val="24"/>
            <w:szCs w:val="24"/>
            <w:lang w:eastAsia="zh-CN" w:bidi="hi-IN"/>
          </w:rPr>
          <w:delText>c</w:delText>
        </w:r>
      </w:del>
      <w:r w:rsidR="000A7AC3">
        <w:rPr>
          <w:rFonts w:eastAsia="SimSun"/>
          <w:kern w:val="3"/>
          <w:sz w:val="24"/>
          <w:szCs w:val="24"/>
          <w:lang w:eastAsia="zh-CN" w:bidi="hi-IN"/>
        </w:rPr>
        <w:t xml:space="preserve">onstituição </w:t>
      </w:r>
      <w:ins w:id="11" w:author="sonali" w:date="2018-02-15T14:15:00Z">
        <w:r w:rsidR="00993D90">
          <w:rPr>
            <w:rFonts w:eastAsia="SimSun"/>
            <w:kern w:val="3"/>
            <w:sz w:val="24"/>
            <w:szCs w:val="24"/>
            <w:lang w:eastAsia="zh-CN" w:bidi="hi-IN"/>
          </w:rPr>
          <w:t>F</w:t>
        </w:r>
      </w:ins>
      <w:del w:id="12" w:author="sonali" w:date="2018-02-15T14:15:00Z">
        <w:r w:rsidR="000A7AC3" w:rsidDel="00993D90">
          <w:rPr>
            <w:rFonts w:eastAsia="SimSun"/>
            <w:kern w:val="3"/>
            <w:sz w:val="24"/>
            <w:szCs w:val="24"/>
            <w:lang w:eastAsia="zh-CN" w:bidi="hi-IN"/>
          </w:rPr>
          <w:delText>f</w:delText>
        </w:r>
      </w:del>
      <w:r w:rsidR="000A7AC3">
        <w:rPr>
          <w:rFonts w:eastAsia="SimSun"/>
          <w:kern w:val="3"/>
          <w:sz w:val="24"/>
          <w:szCs w:val="24"/>
          <w:lang w:eastAsia="zh-CN" w:bidi="hi-IN"/>
        </w:rPr>
        <w:t xml:space="preserve">ederal já traz essa distinção. </w:t>
      </w:r>
      <w:r w:rsidR="00A2631B" w:rsidRPr="00203F8A">
        <w:rPr>
          <w:rFonts w:eastAsia="SimSun"/>
          <w:kern w:val="3"/>
          <w:sz w:val="24"/>
          <w:szCs w:val="24"/>
          <w:lang w:eastAsia="zh-CN" w:bidi="hi-IN"/>
        </w:rPr>
        <w:t>O Sr. Sergio Antonio Goncalves (</w:t>
      </w:r>
      <w:r w:rsidR="00A2631B" w:rsidRPr="00203F8A">
        <w:rPr>
          <w:rFonts w:eastAsia="SimSun"/>
          <w:b/>
          <w:kern w:val="3"/>
          <w:sz w:val="24"/>
          <w:szCs w:val="24"/>
          <w:lang w:eastAsia="zh-CN" w:bidi="hi-IN"/>
        </w:rPr>
        <w:t>presidente da CTIL</w:t>
      </w:r>
      <w:r w:rsidR="00A2631B" w:rsidRPr="00203F8A">
        <w:rPr>
          <w:rFonts w:eastAsia="SimSun"/>
          <w:kern w:val="3"/>
          <w:sz w:val="24"/>
          <w:szCs w:val="24"/>
          <w:lang w:eastAsia="zh-CN" w:bidi="hi-IN"/>
        </w:rPr>
        <w:t xml:space="preserve">), </w:t>
      </w:r>
      <w:r w:rsidR="00CD2B27" w:rsidRPr="00203F8A">
        <w:rPr>
          <w:rFonts w:eastAsia="SimSun"/>
          <w:kern w:val="3"/>
          <w:sz w:val="24"/>
          <w:szCs w:val="24"/>
          <w:lang w:eastAsia="zh-CN" w:bidi="hi-IN"/>
        </w:rPr>
        <w:t>salientou</w:t>
      </w:r>
      <w:r w:rsidR="00A2631B" w:rsidRPr="00203F8A">
        <w:rPr>
          <w:rFonts w:eastAsia="SimSun"/>
          <w:kern w:val="3"/>
          <w:sz w:val="24"/>
          <w:szCs w:val="24"/>
          <w:lang w:eastAsia="zh-CN" w:bidi="hi-IN"/>
        </w:rPr>
        <w:t xml:space="preserve"> que para que se tenha isonomia </w:t>
      </w:r>
      <w:r w:rsidR="00D748AF" w:rsidRPr="00203F8A">
        <w:rPr>
          <w:rFonts w:eastAsia="SimSun"/>
          <w:kern w:val="3"/>
          <w:sz w:val="24"/>
          <w:szCs w:val="24"/>
          <w:lang w:eastAsia="zh-CN" w:bidi="hi-IN"/>
        </w:rPr>
        <w:t>no instrumento da cobrança</w:t>
      </w:r>
      <w:r w:rsidR="00A2631B" w:rsidRPr="00203F8A">
        <w:rPr>
          <w:rFonts w:eastAsia="SimSun"/>
          <w:kern w:val="3"/>
          <w:sz w:val="24"/>
          <w:szCs w:val="24"/>
          <w:lang w:eastAsia="zh-CN" w:bidi="hi-IN"/>
        </w:rPr>
        <w:t xml:space="preserve">, o Estado </w:t>
      </w:r>
      <w:r w:rsidR="000804A3" w:rsidRPr="00203F8A">
        <w:rPr>
          <w:rFonts w:eastAsia="SimSun"/>
          <w:kern w:val="3"/>
          <w:sz w:val="24"/>
          <w:szCs w:val="24"/>
          <w:lang w:eastAsia="zh-CN" w:bidi="hi-IN"/>
        </w:rPr>
        <w:t xml:space="preserve">vai </w:t>
      </w:r>
      <w:r w:rsidR="00A2631B" w:rsidRPr="00203F8A">
        <w:rPr>
          <w:rFonts w:eastAsia="SimSun"/>
          <w:kern w:val="3"/>
          <w:sz w:val="24"/>
          <w:szCs w:val="24"/>
          <w:lang w:eastAsia="zh-CN" w:bidi="hi-IN"/>
        </w:rPr>
        <w:t>atua</w:t>
      </w:r>
      <w:r w:rsidR="000804A3" w:rsidRPr="00203F8A">
        <w:rPr>
          <w:rFonts w:eastAsia="SimSun"/>
          <w:kern w:val="3"/>
          <w:sz w:val="24"/>
          <w:szCs w:val="24"/>
          <w:lang w:eastAsia="zh-CN" w:bidi="hi-IN"/>
        </w:rPr>
        <w:t>r</w:t>
      </w:r>
      <w:r w:rsidR="00A2631B" w:rsidRPr="00203F8A">
        <w:rPr>
          <w:rFonts w:eastAsia="SimSun"/>
          <w:kern w:val="3"/>
          <w:sz w:val="24"/>
          <w:szCs w:val="24"/>
          <w:lang w:eastAsia="zh-CN" w:bidi="hi-IN"/>
        </w:rPr>
        <w:t xml:space="preserve"> até que a União</w:t>
      </w:r>
      <w:r w:rsidR="000804A3" w:rsidRPr="00203F8A">
        <w:rPr>
          <w:rFonts w:eastAsia="SimSun"/>
          <w:kern w:val="3"/>
          <w:sz w:val="24"/>
          <w:szCs w:val="24"/>
          <w:lang w:eastAsia="zh-CN" w:bidi="hi-IN"/>
        </w:rPr>
        <w:t>, caso entenda necessário, atue.</w:t>
      </w:r>
      <w:r w:rsidR="00A2631B" w:rsidRPr="00203F8A">
        <w:rPr>
          <w:rFonts w:eastAsia="SimSun"/>
          <w:kern w:val="3"/>
          <w:sz w:val="24"/>
          <w:szCs w:val="24"/>
          <w:lang w:eastAsia="zh-CN" w:bidi="hi-IN"/>
        </w:rPr>
        <w:t xml:space="preserve"> </w:t>
      </w:r>
      <w:r w:rsidR="006B0357" w:rsidRPr="00203F8A">
        <w:rPr>
          <w:rFonts w:eastAsia="SimSun"/>
          <w:kern w:val="3"/>
          <w:sz w:val="24"/>
          <w:szCs w:val="24"/>
          <w:lang w:eastAsia="zh-CN" w:bidi="hi-IN"/>
        </w:rPr>
        <w:t xml:space="preserve"> </w:t>
      </w:r>
      <w:r w:rsidR="00A2631B" w:rsidRPr="00203F8A">
        <w:rPr>
          <w:rFonts w:eastAsia="SimSun"/>
          <w:kern w:val="3"/>
          <w:sz w:val="24"/>
          <w:szCs w:val="24"/>
          <w:lang w:eastAsia="zh-CN" w:bidi="hi-IN"/>
        </w:rPr>
        <w:t xml:space="preserve">Em </w:t>
      </w:r>
      <w:r w:rsidR="00A2631B" w:rsidRPr="00203F8A">
        <w:rPr>
          <w:rFonts w:eastAsia="SimSun"/>
          <w:kern w:val="3"/>
          <w:sz w:val="24"/>
          <w:szCs w:val="24"/>
          <w:lang w:eastAsia="zh-CN" w:bidi="hi-IN"/>
        </w:rPr>
        <w:lastRenderedPageBreak/>
        <w:t>função desta argumentação</w:t>
      </w:r>
      <w:r w:rsidR="00744D9F" w:rsidRPr="00203F8A">
        <w:rPr>
          <w:rFonts w:eastAsia="SimSun"/>
          <w:kern w:val="3"/>
          <w:sz w:val="24"/>
          <w:szCs w:val="24"/>
          <w:lang w:eastAsia="zh-CN" w:bidi="hi-IN"/>
        </w:rPr>
        <w:t>,</w:t>
      </w:r>
      <w:r w:rsidR="00A2631B" w:rsidRPr="00203F8A">
        <w:rPr>
          <w:rFonts w:eastAsia="SimSun"/>
          <w:kern w:val="3"/>
          <w:sz w:val="24"/>
          <w:szCs w:val="24"/>
          <w:lang w:eastAsia="zh-CN" w:bidi="hi-IN"/>
        </w:rPr>
        <w:t xml:space="preserve"> a </w:t>
      </w:r>
      <w:r w:rsidR="006B0357" w:rsidRPr="00203F8A">
        <w:rPr>
          <w:rFonts w:eastAsia="SimSun"/>
          <w:kern w:val="3"/>
          <w:sz w:val="24"/>
          <w:szCs w:val="24"/>
          <w:lang w:eastAsia="zh-CN" w:bidi="hi-IN"/>
        </w:rPr>
        <w:t xml:space="preserve">Sra. </w:t>
      </w:r>
      <w:proofErr w:type="spellStart"/>
      <w:r w:rsidR="006B0357" w:rsidRPr="00203F8A">
        <w:rPr>
          <w:rFonts w:eastAsia="SimSun"/>
          <w:kern w:val="3"/>
          <w:sz w:val="24"/>
          <w:szCs w:val="24"/>
          <w:lang w:eastAsia="zh-CN" w:bidi="hi-IN"/>
        </w:rPr>
        <w:t>Sonáli</w:t>
      </w:r>
      <w:proofErr w:type="spellEnd"/>
      <w:r w:rsidR="006B0357" w:rsidRPr="00203F8A">
        <w:rPr>
          <w:rFonts w:eastAsia="SimSun"/>
          <w:kern w:val="3"/>
          <w:sz w:val="24"/>
          <w:szCs w:val="24"/>
          <w:lang w:eastAsia="zh-CN" w:bidi="hi-IN"/>
        </w:rPr>
        <w:t xml:space="preserve"> Cavalcanti (</w:t>
      </w:r>
      <w:r w:rsidR="006B0357" w:rsidRPr="00203F8A">
        <w:rPr>
          <w:rFonts w:eastAsia="SimSun"/>
          <w:b/>
          <w:kern w:val="3"/>
          <w:sz w:val="24"/>
          <w:szCs w:val="24"/>
          <w:lang w:eastAsia="zh-CN" w:bidi="hi-IN"/>
        </w:rPr>
        <w:t xml:space="preserve">Concessionárias - </w:t>
      </w:r>
      <w:proofErr w:type="spellStart"/>
      <w:r w:rsidR="006B0357" w:rsidRPr="00203F8A">
        <w:rPr>
          <w:rFonts w:eastAsia="SimSun"/>
          <w:b/>
          <w:kern w:val="3"/>
          <w:sz w:val="24"/>
          <w:szCs w:val="24"/>
          <w:lang w:eastAsia="zh-CN" w:bidi="hi-IN"/>
        </w:rPr>
        <w:t>Abrage</w:t>
      </w:r>
      <w:proofErr w:type="spellEnd"/>
      <w:r w:rsidR="006B0357" w:rsidRPr="00203F8A">
        <w:rPr>
          <w:rFonts w:eastAsia="SimSun"/>
          <w:kern w:val="3"/>
          <w:sz w:val="24"/>
          <w:szCs w:val="24"/>
          <w:lang w:eastAsia="zh-CN" w:bidi="hi-IN"/>
        </w:rPr>
        <w:t>)</w:t>
      </w:r>
      <w:r w:rsidR="00A2631B" w:rsidRPr="00203F8A">
        <w:rPr>
          <w:rFonts w:eastAsia="SimSun"/>
          <w:kern w:val="3"/>
          <w:sz w:val="24"/>
          <w:szCs w:val="24"/>
          <w:lang w:eastAsia="zh-CN" w:bidi="hi-IN"/>
        </w:rPr>
        <w:t>, perguntou se no</w:t>
      </w:r>
      <w:r w:rsidR="00744D9F" w:rsidRPr="00203F8A">
        <w:rPr>
          <w:rFonts w:eastAsia="SimSun"/>
          <w:kern w:val="3"/>
          <w:sz w:val="24"/>
          <w:szCs w:val="24"/>
          <w:lang w:eastAsia="zh-CN" w:bidi="hi-IN"/>
        </w:rPr>
        <w:t xml:space="preserve"> momento em que a </w:t>
      </w:r>
      <w:r w:rsidR="006B0357" w:rsidRPr="00203F8A">
        <w:rPr>
          <w:rFonts w:eastAsia="SimSun"/>
          <w:kern w:val="3"/>
          <w:sz w:val="24"/>
          <w:szCs w:val="24"/>
          <w:lang w:eastAsia="zh-CN" w:bidi="hi-IN"/>
        </w:rPr>
        <w:t xml:space="preserve">União se pronunciar, </w:t>
      </w:r>
      <w:r w:rsidR="0097131F">
        <w:rPr>
          <w:rFonts w:eastAsia="SimSun"/>
          <w:kern w:val="3"/>
          <w:sz w:val="24"/>
          <w:szCs w:val="24"/>
          <w:lang w:eastAsia="zh-CN" w:bidi="hi-IN"/>
        </w:rPr>
        <w:t xml:space="preserve">como se </w:t>
      </w:r>
      <w:r w:rsidR="00B40513">
        <w:rPr>
          <w:rFonts w:eastAsia="SimSun"/>
          <w:kern w:val="3"/>
          <w:sz w:val="24"/>
          <w:szCs w:val="24"/>
          <w:lang w:eastAsia="zh-CN" w:bidi="hi-IN"/>
        </w:rPr>
        <w:t>estabeleceria a escolha</w:t>
      </w:r>
      <w:r w:rsidR="0097131F">
        <w:rPr>
          <w:rFonts w:eastAsia="SimSun"/>
          <w:kern w:val="3"/>
          <w:sz w:val="24"/>
          <w:szCs w:val="24"/>
          <w:lang w:eastAsia="zh-CN" w:bidi="hi-IN"/>
        </w:rPr>
        <w:t xml:space="preserve">. </w:t>
      </w:r>
      <w:r w:rsidR="006B0357" w:rsidRPr="00203F8A">
        <w:rPr>
          <w:rFonts w:eastAsia="SimSun"/>
          <w:kern w:val="3"/>
          <w:sz w:val="24"/>
          <w:szCs w:val="24"/>
          <w:lang w:eastAsia="zh-CN" w:bidi="hi-IN"/>
        </w:rPr>
        <w:t xml:space="preserve">O </w:t>
      </w:r>
      <w:r w:rsidR="00744D9F" w:rsidRPr="00203F8A">
        <w:rPr>
          <w:rFonts w:eastAsia="SimSun"/>
          <w:kern w:val="3"/>
          <w:sz w:val="24"/>
          <w:szCs w:val="24"/>
          <w:lang w:eastAsia="zh-CN" w:bidi="hi-IN"/>
        </w:rPr>
        <w:t xml:space="preserve">Sr. Marco Antônio Amorim </w:t>
      </w:r>
      <w:r w:rsidR="006B0357" w:rsidRPr="00203F8A">
        <w:rPr>
          <w:rFonts w:eastAsia="SimSun"/>
          <w:b/>
          <w:kern w:val="3"/>
          <w:sz w:val="24"/>
          <w:szCs w:val="24"/>
          <w:lang w:eastAsia="zh-CN" w:bidi="hi-IN"/>
        </w:rPr>
        <w:t>(ANA)</w:t>
      </w:r>
      <w:r w:rsidR="006B0357" w:rsidRPr="00203F8A">
        <w:rPr>
          <w:rFonts w:eastAsia="SimSun"/>
          <w:kern w:val="3"/>
          <w:sz w:val="24"/>
          <w:szCs w:val="24"/>
          <w:lang w:eastAsia="zh-CN" w:bidi="hi-IN"/>
        </w:rPr>
        <w:t xml:space="preserve"> </w:t>
      </w:r>
      <w:r w:rsidR="00744D9F" w:rsidRPr="00203F8A">
        <w:rPr>
          <w:rFonts w:eastAsia="SimSun"/>
          <w:kern w:val="3"/>
          <w:sz w:val="24"/>
          <w:szCs w:val="24"/>
          <w:lang w:eastAsia="zh-CN" w:bidi="hi-IN"/>
        </w:rPr>
        <w:t>respondeu que o</w:t>
      </w:r>
      <w:r w:rsidR="006B0357" w:rsidRPr="00203F8A">
        <w:rPr>
          <w:rFonts w:eastAsia="SimSun"/>
          <w:kern w:val="3"/>
          <w:sz w:val="24"/>
          <w:szCs w:val="24"/>
          <w:lang w:eastAsia="zh-CN" w:bidi="hi-IN"/>
        </w:rPr>
        <w:t xml:space="preserve"> comando é sempre do Conselho Nacional. </w:t>
      </w:r>
      <w:r w:rsidR="00744D9F" w:rsidRPr="00203F8A">
        <w:rPr>
          <w:rFonts w:eastAsia="SimSun"/>
          <w:kern w:val="3"/>
          <w:sz w:val="24"/>
          <w:szCs w:val="24"/>
          <w:lang w:eastAsia="zh-CN" w:bidi="hi-IN"/>
        </w:rPr>
        <w:t>Exemplificou que</w:t>
      </w:r>
      <w:r w:rsidR="000804A3" w:rsidRPr="00203F8A">
        <w:rPr>
          <w:rFonts w:eastAsia="SimSun"/>
          <w:kern w:val="3"/>
          <w:sz w:val="24"/>
          <w:szCs w:val="24"/>
          <w:lang w:eastAsia="zh-CN" w:bidi="hi-IN"/>
        </w:rPr>
        <w:t xml:space="preserve"> se</w:t>
      </w:r>
      <w:r w:rsidR="00744D9F" w:rsidRPr="00203F8A">
        <w:rPr>
          <w:rFonts w:eastAsia="SimSun"/>
          <w:kern w:val="3"/>
          <w:sz w:val="24"/>
          <w:szCs w:val="24"/>
          <w:lang w:eastAsia="zh-CN" w:bidi="hi-IN"/>
        </w:rPr>
        <w:t xml:space="preserve"> caso no Parque Nacional da Tijuca</w:t>
      </w:r>
      <w:r w:rsidR="006B0357" w:rsidRPr="00203F8A">
        <w:rPr>
          <w:rFonts w:eastAsia="SimSun"/>
          <w:kern w:val="3"/>
          <w:sz w:val="24"/>
          <w:szCs w:val="24"/>
          <w:lang w:eastAsia="zh-CN" w:bidi="hi-IN"/>
        </w:rPr>
        <w:t xml:space="preserve"> o Conselho </w:t>
      </w:r>
      <w:r w:rsidR="000A7AC3">
        <w:rPr>
          <w:rFonts w:eastAsia="SimSun"/>
          <w:kern w:val="3"/>
          <w:sz w:val="24"/>
          <w:szCs w:val="24"/>
          <w:lang w:eastAsia="zh-CN" w:bidi="hi-IN"/>
        </w:rPr>
        <w:t>aprove</w:t>
      </w:r>
      <w:r w:rsidR="00D748AF" w:rsidRPr="00203F8A">
        <w:rPr>
          <w:rFonts w:eastAsia="SimSun"/>
          <w:kern w:val="3"/>
          <w:sz w:val="24"/>
          <w:szCs w:val="24"/>
          <w:lang w:eastAsia="zh-CN" w:bidi="hi-IN"/>
        </w:rPr>
        <w:t xml:space="preserve"> a criação de um comitê, esse </w:t>
      </w:r>
      <w:r w:rsidR="006B0357" w:rsidRPr="00203F8A">
        <w:rPr>
          <w:rFonts w:eastAsia="SimSun"/>
          <w:kern w:val="3"/>
          <w:sz w:val="24"/>
          <w:szCs w:val="24"/>
          <w:lang w:eastAsia="zh-CN" w:bidi="hi-IN"/>
        </w:rPr>
        <w:t xml:space="preserve">comitê pode rever </w:t>
      </w:r>
      <w:r w:rsidR="00D748AF" w:rsidRPr="00203F8A">
        <w:rPr>
          <w:rFonts w:eastAsia="SimSun"/>
          <w:kern w:val="3"/>
          <w:sz w:val="24"/>
          <w:szCs w:val="24"/>
          <w:lang w:eastAsia="zh-CN" w:bidi="hi-IN"/>
        </w:rPr>
        <w:t>os mecanismo</w:t>
      </w:r>
      <w:r w:rsidR="00CD330E">
        <w:rPr>
          <w:rFonts w:eastAsia="SimSun"/>
          <w:kern w:val="3"/>
          <w:sz w:val="24"/>
          <w:szCs w:val="24"/>
          <w:lang w:eastAsia="zh-CN" w:bidi="hi-IN"/>
        </w:rPr>
        <w:t>s</w:t>
      </w:r>
      <w:r w:rsidR="00D748AF" w:rsidRPr="00203F8A">
        <w:rPr>
          <w:rFonts w:eastAsia="SimSun"/>
          <w:kern w:val="3"/>
          <w:sz w:val="24"/>
          <w:szCs w:val="24"/>
          <w:lang w:eastAsia="zh-CN" w:bidi="hi-IN"/>
        </w:rPr>
        <w:t xml:space="preserve"> e cobrança</w:t>
      </w:r>
      <w:r w:rsidR="006B0357" w:rsidRPr="00203F8A">
        <w:rPr>
          <w:rFonts w:eastAsia="SimSun"/>
          <w:kern w:val="3"/>
          <w:sz w:val="24"/>
          <w:szCs w:val="24"/>
          <w:lang w:eastAsia="zh-CN" w:bidi="hi-IN"/>
        </w:rPr>
        <w:t xml:space="preserve"> naquela bacia e vai encaminhar </w:t>
      </w:r>
      <w:r w:rsidR="00D748AF" w:rsidRPr="00203F8A">
        <w:rPr>
          <w:rFonts w:eastAsia="SimSun"/>
          <w:kern w:val="3"/>
          <w:sz w:val="24"/>
          <w:szCs w:val="24"/>
          <w:lang w:eastAsia="zh-CN" w:bidi="hi-IN"/>
        </w:rPr>
        <w:t xml:space="preserve">a proposta </w:t>
      </w:r>
      <w:r w:rsidR="00CD330E">
        <w:rPr>
          <w:rFonts w:eastAsia="SimSun"/>
          <w:kern w:val="3"/>
          <w:sz w:val="24"/>
          <w:szCs w:val="24"/>
          <w:lang w:eastAsia="zh-CN" w:bidi="hi-IN"/>
        </w:rPr>
        <w:t>para o Conselho</w:t>
      </w:r>
      <w:r w:rsidR="006B0357" w:rsidRPr="00203F8A">
        <w:rPr>
          <w:rFonts w:eastAsia="SimSun"/>
          <w:kern w:val="3"/>
          <w:sz w:val="24"/>
          <w:szCs w:val="24"/>
          <w:lang w:eastAsia="zh-CN" w:bidi="hi-IN"/>
        </w:rPr>
        <w:t xml:space="preserve">. </w:t>
      </w:r>
      <w:r w:rsidR="00D748AF" w:rsidRPr="00203F8A">
        <w:rPr>
          <w:rFonts w:eastAsia="SimSun"/>
          <w:kern w:val="3"/>
          <w:sz w:val="24"/>
          <w:szCs w:val="24"/>
          <w:lang w:eastAsia="zh-CN" w:bidi="hi-IN"/>
        </w:rPr>
        <w:t xml:space="preserve">Assim, se ficaria no mesmo nível, uma vez que o </w:t>
      </w:r>
      <w:r w:rsidR="000804A3" w:rsidRPr="00203F8A">
        <w:rPr>
          <w:rFonts w:eastAsia="SimSun"/>
          <w:kern w:val="3"/>
          <w:sz w:val="24"/>
          <w:szCs w:val="24"/>
          <w:lang w:eastAsia="zh-CN" w:bidi="hi-IN"/>
        </w:rPr>
        <w:t>CNRH</w:t>
      </w:r>
      <w:r w:rsidR="00D748AF" w:rsidRPr="00203F8A">
        <w:rPr>
          <w:rFonts w:eastAsia="SimSun"/>
          <w:kern w:val="3"/>
          <w:sz w:val="24"/>
          <w:szCs w:val="24"/>
          <w:lang w:eastAsia="zh-CN" w:bidi="hi-IN"/>
        </w:rPr>
        <w:t xml:space="preserve"> </w:t>
      </w:r>
      <w:r w:rsidR="00744D9F" w:rsidRPr="00203F8A">
        <w:rPr>
          <w:rFonts w:eastAsia="SimSun"/>
          <w:kern w:val="3"/>
          <w:sz w:val="24"/>
          <w:szCs w:val="24"/>
          <w:lang w:eastAsia="zh-CN" w:bidi="hi-IN"/>
        </w:rPr>
        <w:t>vai revisar o ato dele próprio</w:t>
      </w:r>
      <w:r w:rsidR="006B0357" w:rsidRPr="00203F8A">
        <w:rPr>
          <w:rFonts w:eastAsia="SimSun"/>
          <w:kern w:val="3"/>
          <w:sz w:val="24"/>
          <w:szCs w:val="24"/>
          <w:lang w:eastAsia="zh-CN" w:bidi="hi-IN"/>
        </w:rPr>
        <w:t xml:space="preserve">. </w:t>
      </w:r>
      <w:r w:rsidR="0020303A" w:rsidRPr="00203F8A">
        <w:rPr>
          <w:rFonts w:eastAsia="SimSun"/>
          <w:kern w:val="3"/>
          <w:sz w:val="24"/>
          <w:szCs w:val="24"/>
          <w:lang w:eastAsia="zh-CN" w:bidi="hi-IN"/>
        </w:rPr>
        <w:t>Corroborando a fala anterior, o Sr. Sergio Antônio Goncalves (Presidente da CTIL), enfatizou que a norma visa cobrir uma lacuna federal, garantindo isonomia de cobrança de uso de recursos hídricos. Caso a União resolva criar um comitê nesta área, deverá ocorrer uma n</w:t>
      </w:r>
      <w:r w:rsidR="000804A3" w:rsidRPr="00203F8A">
        <w:rPr>
          <w:rFonts w:eastAsia="SimSun"/>
          <w:kern w:val="3"/>
          <w:sz w:val="24"/>
          <w:szCs w:val="24"/>
          <w:lang w:eastAsia="zh-CN" w:bidi="hi-IN"/>
        </w:rPr>
        <w:t xml:space="preserve">ova concertação. </w:t>
      </w:r>
      <w:r w:rsidR="0020303A" w:rsidRPr="00203F8A">
        <w:rPr>
          <w:rFonts w:eastAsia="SimSun"/>
          <w:kern w:val="3"/>
          <w:sz w:val="24"/>
          <w:szCs w:val="24"/>
          <w:lang w:eastAsia="zh-CN" w:bidi="hi-IN"/>
        </w:rPr>
        <w:t xml:space="preserve">Na </w:t>
      </w:r>
      <w:r w:rsidR="00D748AF" w:rsidRPr="00203F8A">
        <w:rPr>
          <w:rFonts w:eastAsia="SimSun"/>
          <w:kern w:val="3"/>
          <w:sz w:val="24"/>
          <w:szCs w:val="24"/>
          <w:lang w:eastAsia="zh-CN" w:bidi="hi-IN"/>
        </w:rPr>
        <w:t>sequência</w:t>
      </w:r>
      <w:r w:rsidR="0020303A" w:rsidRPr="00203F8A">
        <w:rPr>
          <w:rFonts w:eastAsia="SimSun"/>
          <w:kern w:val="3"/>
          <w:sz w:val="24"/>
          <w:szCs w:val="24"/>
          <w:lang w:eastAsia="zh-CN" w:bidi="hi-IN"/>
        </w:rPr>
        <w:t>, informou que o conselheiro Wilson de Azevedo</w:t>
      </w:r>
      <w:r w:rsidR="00D748AF" w:rsidRPr="00203F8A">
        <w:rPr>
          <w:rFonts w:eastAsia="SimSun"/>
          <w:kern w:val="3"/>
          <w:sz w:val="24"/>
          <w:szCs w:val="24"/>
          <w:lang w:eastAsia="zh-CN" w:bidi="hi-IN"/>
        </w:rPr>
        <w:t xml:space="preserve"> (Turismo e Lazer)</w:t>
      </w:r>
      <w:r w:rsidR="0020303A" w:rsidRPr="00203F8A">
        <w:rPr>
          <w:rFonts w:eastAsia="SimSun"/>
          <w:kern w:val="3"/>
          <w:sz w:val="24"/>
          <w:szCs w:val="24"/>
          <w:lang w:eastAsia="zh-CN" w:bidi="hi-IN"/>
        </w:rPr>
        <w:t xml:space="preserve"> havia enca</w:t>
      </w:r>
      <w:r w:rsidR="000804A3" w:rsidRPr="00203F8A">
        <w:rPr>
          <w:rFonts w:eastAsia="SimSun"/>
          <w:kern w:val="3"/>
          <w:sz w:val="24"/>
          <w:szCs w:val="24"/>
          <w:lang w:eastAsia="zh-CN" w:bidi="hi-IN"/>
        </w:rPr>
        <w:t>minhado contribuição a proposta,</w:t>
      </w:r>
      <w:r w:rsidR="0020303A" w:rsidRPr="00203F8A">
        <w:rPr>
          <w:rFonts w:eastAsia="SimSun"/>
          <w:kern w:val="3"/>
          <w:sz w:val="24"/>
          <w:szCs w:val="24"/>
          <w:lang w:eastAsia="zh-CN" w:bidi="hi-IN"/>
        </w:rPr>
        <w:t xml:space="preserve"> </w:t>
      </w:r>
      <w:r w:rsidR="000804A3" w:rsidRPr="00203F8A">
        <w:rPr>
          <w:rFonts w:eastAsia="SimSun"/>
          <w:kern w:val="3"/>
          <w:sz w:val="24"/>
          <w:szCs w:val="24"/>
          <w:lang w:eastAsia="zh-CN" w:bidi="hi-IN"/>
        </w:rPr>
        <w:t xml:space="preserve">por mensagem eletrônica, </w:t>
      </w:r>
      <w:r w:rsidR="0020303A" w:rsidRPr="00203F8A">
        <w:rPr>
          <w:rFonts w:eastAsia="SimSun"/>
          <w:kern w:val="3"/>
          <w:sz w:val="24"/>
          <w:szCs w:val="24"/>
          <w:lang w:eastAsia="zh-CN" w:bidi="hi-IN"/>
        </w:rPr>
        <w:t>e</w:t>
      </w:r>
      <w:r w:rsidR="000804A3" w:rsidRPr="00203F8A">
        <w:rPr>
          <w:rFonts w:eastAsia="SimSun"/>
          <w:kern w:val="3"/>
          <w:sz w:val="24"/>
          <w:szCs w:val="24"/>
          <w:lang w:eastAsia="zh-CN" w:bidi="hi-IN"/>
        </w:rPr>
        <w:t>,</w:t>
      </w:r>
      <w:r w:rsidR="0020303A" w:rsidRPr="00203F8A">
        <w:rPr>
          <w:rFonts w:eastAsia="SimSun"/>
          <w:kern w:val="3"/>
          <w:sz w:val="24"/>
          <w:szCs w:val="24"/>
          <w:lang w:eastAsia="zh-CN" w:bidi="hi-IN"/>
        </w:rPr>
        <w:t xml:space="preserve"> especificamente no último artigo, questionou sobre </w:t>
      </w:r>
      <w:r w:rsidR="00A72AD3" w:rsidRPr="00203F8A">
        <w:rPr>
          <w:rFonts w:eastAsia="SimSun"/>
          <w:kern w:val="3"/>
          <w:sz w:val="24"/>
          <w:szCs w:val="24"/>
          <w:lang w:eastAsia="zh-CN" w:bidi="hi-IN"/>
        </w:rPr>
        <w:t xml:space="preserve">que tipo de </w:t>
      </w:r>
      <w:r w:rsidR="00D748AF" w:rsidRPr="00203F8A">
        <w:rPr>
          <w:rFonts w:eastAsia="SimSun"/>
          <w:kern w:val="3"/>
          <w:sz w:val="24"/>
          <w:szCs w:val="24"/>
          <w:lang w:eastAsia="zh-CN" w:bidi="hi-IN"/>
        </w:rPr>
        <w:t>instrumento seria</w:t>
      </w:r>
      <w:r w:rsidR="0020303A" w:rsidRPr="00203F8A">
        <w:rPr>
          <w:rFonts w:eastAsia="SimSun"/>
          <w:kern w:val="3"/>
          <w:sz w:val="24"/>
          <w:szCs w:val="24"/>
          <w:lang w:eastAsia="zh-CN" w:bidi="hi-IN"/>
        </w:rPr>
        <w:t xml:space="preserve"> formalizado. </w:t>
      </w:r>
      <w:r w:rsidR="00591DFD" w:rsidRPr="00203F8A">
        <w:rPr>
          <w:rFonts w:eastAsia="SimSun"/>
          <w:kern w:val="3"/>
          <w:sz w:val="24"/>
          <w:szCs w:val="24"/>
          <w:lang w:eastAsia="zh-CN" w:bidi="hi-IN"/>
        </w:rPr>
        <w:t>A Sra.</w:t>
      </w:r>
      <w:r w:rsidR="00A72AD3" w:rsidRPr="00203F8A">
        <w:rPr>
          <w:rFonts w:eastAsia="SimSun"/>
          <w:kern w:val="3"/>
          <w:sz w:val="24"/>
          <w:szCs w:val="24"/>
          <w:lang w:eastAsia="zh-CN" w:bidi="hi-IN"/>
        </w:rPr>
        <w:t xml:space="preserve"> Lívia Soalheiro Romano (</w:t>
      </w:r>
      <w:r w:rsidR="00A72AD3" w:rsidRPr="00203F8A">
        <w:rPr>
          <w:rFonts w:eastAsia="SimSun"/>
          <w:b/>
          <w:kern w:val="3"/>
          <w:sz w:val="24"/>
          <w:szCs w:val="24"/>
          <w:lang w:eastAsia="zh-CN" w:bidi="hi-IN"/>
        </w:rPr>
        <w:t>CRH/RJ</w:t>
      </w:r>
      <w:r w:rsidR="00A72AD3" w:rsidRPr="00203F8A">
        <w:rPr>
          <w:rFonts w:eastAsia="SimSun"/>
          <w:kern w:val="3"/>
          <w:sz w:val="24"/>
          <w:szCs w:val="24"/>
          <w:lang w:eastAsia="zh-CN" w:bidi="hi-IN"/>
        </w:rPr>
        <w:t xml:space="preserve">) esclareceu que instrumento jurídico será discutido e acordado entre órgão gestor e a Agência Nacional de Águas. </w:t>
      </w:r>
      <w:r w:rsidR="003A104A" w:rsidRPr="00203F8A">
        <w:rPr>
          <w:rFonts w:eastAsia="SimSun"/>
          <w:kern w:val="3"/>
          <w:sz w:val="24"/>
          <w:szCs w:val="24"/>
          <w:lang w:eastAsia="zh-CN" w:bidi="hi-IN"/>
        </w:rPr>
        <w:t>Em relação à</w:t>
      </w:r>
      <w:r w:rsidR="00A72AD3" w:rsidRPr="00203F8A">
        <w:rPr>
          <w:rFonts w:eastAsia="SimSun"/>
          <w:kern w:val="3"/>
          <w:sz w:val="24"/>
          <w:szCs w:val="24"/>
          <w:lang w:eastAsia="zh-CN" w:bidi="hi-IN"/>
        </w:rPr>
        <w:t xml:space="preserve"> </w:t>
      </w:r>
      <w:r w:rsidR="003A104A" w:rsidRPr="00203F8A">
        <w:rPr>
          <w:rFonts w:eastAsia="SimSun"/>
          <w:kern w:val="3"/>
          <w:sz w:val="24"/>
          <w:szCs w:val="24"/>
          <w:lang w:eastAsia="zh-CN" w:bidi="hi-IN"/>
        </w:rPr>
        <w:t>ementa, a</w:t>
      </w:r>
      <w:r w:rsidR="00A72AD3" w:rsidRPr="00203F8A">
        <w:rPr>
          <w:rFonts w:eastAsia="SimSun"/>
          <w:kern w:val="3"/>
          <w:sz w:val="24"/>
          <w:szCs w:val="24"/>
          <w:lang w:eastAsia="zh-CN" w:bidi="hi-IN"/>
        </w:rPr>
        <w:t xml:space="preserve"> Sra. Sonali Cavalcanti (</w:t>
      </w:r>
      <w:r w:rsidR="00A72AD3" w:rsidRPr="00203F8A">
        <w:rPr>
          <w:rFonts w:eastAsia="SimSun"/>
          <w:b/>
          <w:kern w:val="3"/>
          <w:sz w:val="24"/>
          <w:szCs w:val="24"/>
          <w:lang w:eastAsia="zh-CN" w:bidi="hi-IN"/>
        </w:rPr>
        <w:t>Concessionárias</w:t>
      </w:r>
      <w:r w:rsidR="00A72AD3" w:rsidRPr="00203F8A">
        <w:rPr>
          <w:rFonts w:eastAsia="SimSun"/>
          <w:kern w:val="3"/>
          <w:sz w:val="24"/>
          <w:szCs w:val="24"/>
          <w:lang w:eastAsia="zh-CN" w:bidi="hi-IN"/>
        </w:rPr>
        <w:t xml:space="preserve"> - </w:t>
      </w:r>
      <w:proofErr w:type="spellStart"/>
      <w:r w:rsidR="00A72AD3" w:rsidRPr="00203F8A">
        <w:rPr>
          <w:rFonts w:eastAsia="SimSun"/>
          <w:b/>
          <w:kern w:val="3"/>
          <w:sz w:val="24"/>
          <w:szCs w:val="24"/>
          <w:lang w:eastAsia="zh-CN" w:bidi="hi-IN"/>
        </w:rPr>
        <w:t>Abrage</w:t>
      </w:r>
      <w:proofErr w:type="spellEnd"/>
      <w:r w:rsidR="00A72AD3" w:rsidRPr="00203F8A">
        <w:rPr>
          <w:rFonts w:eastAsia="SimSun"/>
          <w:kern w:val="3"/>
          <w:sz w:val="24"/>
          <w:szCs w:val="24"/>
          <w:lang w:eastAsia="zh-CN" w:bidi="hi-IN"/>
        </w:rPr>
        <w:t xml:space="preserve">) </w:t>
      </w:r>
      <w:r w:rsidR="003A104A" w:rsidRPr="00203F8A">
        <w:rPr>
          <w:rFonts w:eastAsia="SimSun"/>
          <w:kern w:val="3"/>
          <w:sz w:val="24"/>
          <w:szCs w:val="24"/>
          <w:lang w:eastAsia="zh-CN" w:bidi="hi-IN"/>
        </w:rPr>
        <w:t xml:space="preserve">apontou que </w:t>
      </w:r>
      <w:r w:rsidR="00A72AD3" w:rsidRPr="00203F8A">
        <w:rPr>
          <w:rFonts w:eastAsia="SimSun"/>
          <w:kern w:val="3"/>
          <w:sz w:val="24"/>
          <w:szCs w:val="24"/>
          <w:lang w:eastAsia="zh-CN" w:bidi="hi-IN"/>
        </w:rPr>
        <w:t>a nor</w:t>
      </w:r>
      <w:r w:rsidR="003A104A" w:rsidRPr="00203F8A">
        <w:rPr>
          <w:rFonts w:eastAsia="SimSun"/>
          <w:kern w:val="3"/>
          <w:sz w:val="24"/>
          <w:szCs w:val="24"/>
          <w:lang w:eastAsia="zh-CN" w:bidi="hi-IN"/>
        </w:rPr>
        <w:t xml:space="preserve">ma tinha uma abrangência maior e isso </w:t>
      </w:r>
      <w:r w:rsidR="00A72AD3" w:rsidRPr="00203F8A">
        <w:rPr>
          <w:rFonts w:eastAsia="SimSun"/>
          <w:kern w:val="3"/>
          <w:sz w:val="24"/>
          <w:szCs w:val="24"/>
          <w:lang w:eastAsia="zh-CN" w:bidi="hi-IN"/>
        </w:rPr>
        <w:t xml:space="preserve">não </w:t>
      </w:r>
      <w:r w:rsidR="000804A3" w:rsidRPr="00203F8A">
        <w:rPr>
          <w:rFonts w:eastAsia="SimSun"/>
          <w:kern w:val="3"/>
          <w:sz w:val="24"/>
          <w:szCs w:val="24"/>
          <w:lang w:eastAsia="zh-CN" w:bidi="hi-IN"/>
        </w:rPr>
        <w:t xml:space="preserve">estava refletido na </w:t>
      </w:r>
      <w:r w:rsidR="000A7AC3">
        <w:rPr>
          <w:rFonts w:eastAsia="SimSun"/>
          <w:kern w:val="3"/>
          <w:sz w:val="24"/>
          <w:szCs w:val="24"/>
          <w:lang w:eastAsia="zh-CN" w:bidi="hi-IN"/>
        </w:rPr>
        <w:t>ementa</w:t>
      </w:r>
      <w:r w:rsidR="000804A3" w:rsidRPr="00203F8A">
        <w:rPr>
          <w:rFonts w:eastAsia="SimSun"/>
          <w:kern w:val="3"/>
          <w:sz w:val="24"/>
          <w:szCs w:val="24"/>
          <w:lang w:eastAsia="zh-CN" w:bidi="hi-IN"/>
        </w:rPr>
        <w:t>, por isso precisava ser aperfeiçoada. Esse entendimento</w:t>
      </w:r>
      <w:r w:rsidR="003A104A" w:rsidRPr="00203F8A">
        <w:rPr>
          <w:rFonts w:eastAsia="SimSun"/>
          <w:kern w:val="3"/>
          <w:sz w:val="24"/>
          <w:szCs w:val="24"/>
          <w:lang w:eastAsia="zh-CN" w:bidi="hi-IN"/>
        </w:rPr>
        <w:t xml:space="preserve"> foi corroborado pela maioria dos membros da CTIL.</w:t>
      </w:r>
      <w:r w:rsidR="00A72AD3" w:rsidRPr="00203F8A">
        <w:rPr>
          <w:rFonts w:eastAsia="SimSun"/>
          <w:kern w:val="3"/>
          <w:sz w:val="24"/>
          <w:szCs w:val="24"/>
          <w:lang w:eastAsia="zh-CN" w:bidi="hi-IN"/>
        </w:rPr>
        <w:t xml:space="preserve">  Após debates chegou-se a seguinte redação: Define </w:t>
      </w:r>
      <w:r w:rsidR="00A72AD3" w:rsidRPr="00DB422D">
        <w:rPr>
          <w:rFonts w:eastAsia="SimSun"/>
          <w:kern w:val="3"/>
          <w:sz w:val="24"/>
          <w:szCs w:val="24"/>
          <w:u w:val="single"/>
          <w:lang w:eastAsia="zh-CN" w:bidi="hi-IN"/>
        </w:rPr>
        <w:t>mecanismos</w:t>
      </w:r>
      <w:r w:rsidR="00A72AD3" w:rsidRPr="00203F8A">
        <w:rPr>
          <w:rFonts w:eastAsia="SimSun"/>
          <w:kern w:val="3"/>
          <w:sz w:val="24"/>
          <w:szCs w:val="24"/>
          <w:lang w:eastAsia="zh-CN" w:bidi="hi-IN"/>
        </w:rPr>
        <w:t xml:space="preserve"> e valores de cobrança pelo uso de recursos hídricos de domínio da União inseridos em unidades estaduais de gerenciamento de recursos hídricos, </w:t>
      </w:r>
      <w:r w:rsidR="00A72AD3" w:rsidRPr="00DB422D">
        <w:rPr>
          <w:rFonts w:eastAsia="SimSun"/>
          <w:kern w:val="3"/>
          <w:sz w:val="24"/>
          <w:szCs w:val="24"/>
          <w:u w:val="single"/>
          <w:lang w:eastAsia="zh-CN" w:bidi="hi-IN"/>
        </w:rPr>
        <w:t>a sua aplicação e outros procedimentos</w:t>
      </w:r>
      <w:r w:rsidR="00A72AD3" w:rsidRPr="00203F8A">
        <w:rPr>
          <w:rFonts w:eastAsia="SimSun"/>
          <w:kern w:val="3"/>
          <w:sz w:val="24"/>
          <w:szCs w:val="24"/>
          <w:lang w:eastAsia="zh-CN" w:bidi="hi-IN"/>
        </w:rPr>
        <w:t>.</w:t>
      </w:r>
      <w:r w:rsidR="00C53D1D" w:rsidRPr="00203F8A">
        <w:rPr>
          <w:rFonts w:eastAsia="SimSun"/>
          <w:kern w:val="3"/>
          <w:sz w:val="24"/>
          <w:szCs w:val="24"/>
          <w:lang w:eastAsia="zh-CN" w:bidi="hi-IN"/>
        </w:rPr>
        <w:t xml:space="preserve"> Encerradas as discussões </w:t>
      </w:r>
      <w:r w:rsidR="003A104A" w:rsidRPr="00203F8A">
        <w:rPr>
          <w:rFonts w:eastAsia="SimSun"/>
          <w:kern w:val="3"/>
          <w:sz w:val="24"/>
          <w:szCs w:val="24"/>
          <w:lang w:eastAsia="zh-CN" w:bidi="hi-IN"/>
        </w:rPr>
        <w:t xml:space="preserve">a </w:t>
      </w:r>
      <w:r w:rsidR="00C53D1D" w:rsidRPr="00203F8A">
        <w:rPr>
          <w:rFonts w:eastAsia="SimSun"/>
          <w:kern w:val="3"/>
          <w:sz w:val="24"/>
          <w:szCs w:val="24"/>
          <w:lang w:eastAsia="zh-CN" w:bidi="hi-IN"/>
        </w:rPr>
        <w:t xml:space="preserve">proposta de resolução foi aprovada por unanimidade. </w:t>
      </w:r>
      <w:r w:rsidR="00257290" w:rsidRPr="00203F8A">
        <w:rPr>
          <w:b/>
          <w:bCs/>
          <w:color w:val="0000FF"/>
          <w:sz w:val="24"/>
          <w:szCs w:val="24"/>
        </w:rPr>
        <w:t>Item 5</w:t>
      </w:r>
      <w:r w:rsidR="00066671" w:rsidRPr="00203F8A">
        <w:rPr>
          <w:b/>
          <w:bCs/>
          <w:color w:val="0000FF"/>
          <w:sz w:val="24"/>
          <w:szCs w:val="24"/>
        </w:rPr>
        <w:t xml:space="preserve"> </w:t>
      </w:r>
      <w:r w:rsidR="00394242" w:rsidRPr="00203F8A">
        <w:rPr>
          <w:b/>
          <w:bCs/>
          <w:color w:val="0000FF"/>
          <w:sz w:val="24"/>
          <w:szCs w:val="24"/>
        </w:rPr>
        <w:t>- Proposta de Resolução que “Dispõe sobre o procedimento para atualização dos preços públicos unitários cobrados pelo uso de recursos hídricos de domínio da União, de que trata a Lei 9.433, de 8 de janeiro de 1997</w:t>
      </w:r>
      <w:r w:rsidR="00394242" w:rsidRPr="00203F8A">
        <w:rPr>
          <w:bCs/>
          <w:sz w:val="24"/>
          <w:szCs w:val="24"/>
        </w:rPr>
        <w:t>”.</w:t>
      </w:r>
      <w:r w:rsidR="00BF42F2" w:rsidRPr="00203F8A">
        <w:rPr>
          <w:bCs/>
          <w:sz w:val="24"/>
          <w:szCs w:val="24"/>
        </w:rPr>
        <w:t xml:space="preserve"> A</w:t>
      </w:r>
      <w:r w:rsidR="00394242" w:rsidRPr="00203F8A">
        <w:rPr>
          <w:bCs/>
          <w:sz w:val="24"/>
          <w:szCs w:val="24"/>
        </w:rPr>
        <w:t xml:space="preserve"> </w:t>
      </w:r>
      <w:r w:rsidR="00BF42F2" w:rsidRPr="00203F8A">
        <w:rPr>
          <w:bCs/>
          <w:sz w:val="24"/>
          <w:szCs w:val="24"/>
        </w:rPr>
        <w:t xml:space="preserve">presidente da CTCOB, Lívia Soalheiro </w:t>
      </w:r>
      <w:r w:rsidR="00BF42F2" w:rsidRPr="00203F8A">
        <w:rPr>
          <w:b/>
          <w:bCs/>
          <w:sz w:val="24"/>
          <w:szCs w:val="24"/>
        </w:rPr>
        <w:t>(CRH/RJ)</w:t>
      </w:r>
      <w:r w:rsidR="00BF42F2" w:rsidRPr="00203F8A">
        <w:rPr>
          <w:bCs/>
          <w:sz w:val="24"/>
          <w:szCs w:val="24"/>
        </w:rPr>
        <w:t>, fez um breve histórico das motivações que levaram a proposição da norma. Esclareceu que o assunto surgiu por ocasião da cobrança do CBH Paranaíba, em que se propôs a criação de um índice de correção de conservação de valores para cobrança. Quando da análise no CNRH foi demandado à CTCOB que estudasse o assunto e propusesse uma normatização geral para todos os comitês federais. É neste contexto que a proposta em análise foi construída, tendo por base uma minuta elaborada pela Agência Nacional de Águas, que apresentou, também, um parecer da Procuradoria da ANA apontando pela legalidade da criação desse índice. O representante da Confederação Na</w:t>
      </w:r>
      <w:r w:rsidR="00AC2DDB" w:rsidRPr="00203F8A">
        <w:rPr>
          <w:bCs/>
          <w:sz w:val="24"/>
          <w:szCs w:val="24"/>
        </w:rPr>
        <w:t xml:space="preserve">cional da Indústria, José </w:t>
      </w:r>
      <w:proofErr w:type="spellStart"/>
      <w:r w:rsidR="00AC2DDB" w:rsidRPr="00203F8A">
        <w:rPr>
          <w:bCs/>
          <w:sz w:val="24"/>
          <w:szCs w:val="24"/>
        </w:rPr>
        <w:t>Quadr</w:t>
      </w:r>
      <w:r w:rsidR="00BF42F2" w:rsidRPr="00203F8A">
        <w:rPr>
          <w:bCs/>
          <w:sz w:val="24"/>
          <w:szCs w:val="24"/>
        </w:rPr>
        <w:t>elli</w:t>
      </w:r>
      <w:proofErr w:type="spellEnd"/>
      <w:r w:rsidR="00BF42F2" w:rsidRPr="00203F8A">
        <w:rPr>
          <w:bCs/>
          <w:sz w:val="24"/>
          <w:szCs w:val="24"/>
        </w:rPr>
        <w:t>, questionou a competência do CNRH para deliberar sobre um assunto que é definido pelos comitês de bacia hidrográfica.  Solicitou que</w:t>
      </w:r>
      <w:r w:rsidR="00AC2DDB" w:rsidRPr="00203F8A">
        <w:rPr>
          <w:bCs/>
          <w:sz w:val="24"/>
          <w:szCs w:val="24"/>
        </w:rPr>
        <w:t>,</w:t>
      </w:r>
      <w:r w:rsidR="00BF42F2" w:rsidRPr="00203F8A">
        <w:rPr>
          <w:bCs/>
          <w:sz w:val="24"/>
          <w:szCs w:val="24"/>
        </w:rPr>
        <w:t xml:space="preserve"> antes de se iniciar a análise da proposta</w:t>
      </w:r>
      <w:r w:rsidR="00AC2DDB" w:rsidRPr="00203F8A">
        <w:rPr>
          <w:bCs/>
          <w:sz w:val="24"/>
          <w:szCs w:val="24"/>
        </w:rPr>
        <w:t>,</w:t>
      </w:r>
      <w:r w:rsidR="00BF42F2" w:rsidRPr="00203F8A">
        <w:rPr>
          <w:bCs/>
          <w:sz w:val="24"/>
          <w:szCs w:val="24"/>
        </w:rPr>
        <w:t xml:space="preserve"> a CTIL avaliasse a admissibilidade da matéria. Registra-se um dos trechos da fala do representante da CNI, conforme solicitado. “</w:t>
      </w:r>
      <w:r w:rsidR="00BF42F2" w:rsidRPr="00203F8A">
        <w:rPr>
          <w:bCs/>
          <w:i/>
          <w:sz w:val="24"/>
          <w:szCs w:val="24"/>
        </w:rPr>
        <w:t>No entendimento da CNI, do Setor Industrial, nós vemos isso como ilegal. Assim, como teve um parecer proposto do MMA, pela Procuradoria-Geral da ANA, teve um parecer do Estado de São Paulo, que tem legislações próximas, com</w:t>
      </w:r>
      <w:r w:rsidR="005D4323">
        <w:rPr>
          <w:bCs/>
          <w:i/>
          <w:sz w:val="24"/>
          <w:szCs w:val="24"/>
        </w:rPr>
        <w:t xml:space="preserve"> algumas pequenas divergências </w:t>
      </w:r>
      <w:proofErr w:type="spellStart"/>
      <w:r w:rsidR="005D4323">
        <w:rPr>
          <w:bCs/>
          <w:i/>
          <w:sz w:val="24"/>
          <w:szCs w:val="24"/>
        </w:rPr>
        <w:t>á</w:t>
      </w:r>
      <w:proofErr w:type="spellEnd"/>
      <w:r w:rsidR="00BF42F2" w:rsidRPr="00203F8A">
        <w:rPr>
          <w:bCs/>
          <w:i/>
          <w:sz w:val="24"/>
          <w:szCs w:val="24"/>
        </w:rPr>
        <w:t xml:space="preserve"> legislação nacional, onde o parecer diz que apesar de ser viável tecnicamente, ele fere o princípio da descentralização e fere o princípio do acordo condominial. Porque eles tentaram fazer lá no Conselho Estadual também esse reajuste automático. Então, nós colocamos como proposta para essa Câmara avaliar a pertinência ou não dessa legalidade da Resolução</w:t>
      </w:r>
      <w:r w:rsidR="00BF42F2" w:rsidRPr="00203F8A">
        <w:rPr>
          <w:bCs/>
          <w:sz w:val="24"/>
          <w:szCs w:val="24"/>
        </w:rPr>
        <w:t xml:space="preserve">”. </w:t>
      </w:r>
      <w:r w:rsidR="00BC47EF" w:rsidRPr="00203F8A">
        <w:rPr>
          <w:bCs/>
          <w:sz w:val="24"/>
          <w:szCs w:val="24"/>
        </w:rPr>
        <w:t>O Sr. Gustavo Gazzinelli (</w:t>
      </w:r>
      <w:r w:rsidR="005D4323" w:rsidRPr="005D4323">
        <w:rPr>
          <w:b/>
          <w:bCs/>
          <w:sz w:val="24"/>
          <w:szCs w:val="24"/>
        </w:rPr>
        <w:t xml:space="preserve">ONGS - </w:t>
      </w:r>
      <w:proofErr w:type="spellStart"/>
      <w:r w:rsidR="00BC47EF" w:rsidRPr="00203F8A">
        <w:rPr>
          <w:b/>
          <w:bCs/>
          <w:sz w:val="24"/>
          <w:szCs w:val="24"/>
        </w:rPr>
        <w:t>Fonasc</w:t>
      </w:r>
      <w:proofErr w:type="spellEnd"/>
      <w:r w:rsidR="00BC47EF" w:rsidRPr="00203F8A">
        <w:rPr>
          <w:bCs/>
          <w:sz w:val="24"/>
          <w:szCs w:val="24"/>
        </w:rPr>
        <w:t>), argumentou que o art. 1º da Lei 9.433 define que a água é o bem de valor econômico e finito. Não vendo sentido nessa suposta ilegalidade</w:t>
      </w:r>
      <w:r w:rsidR="00C844EC" w:rsidRPr="00203F8A">
        <w:rPr>
          <w:bCs/>
          <w:sz w:val="24"/>
          <w:szCs w:val="24"/>
        </w:rPr>
        <w:t xml:space="preserve"> da proposta</w:t>
      </w:r>
      <w:r w:rsidR="00ED05BE" w:rsidRPr="00203F8A">
        <w:rPr>
          <w:bCs/>
          <w:sz w:val="24"/>
          <w:szCs w:val="24"/>
        </w:rPr>
        <w:t xml:space="preserve"> apontada pela CNI</w:t>
      </w:r>
      <w:r w:rsidR="00BC47EF" w:rsidRPr="00203F8A">
        <w:rPr>
          <w:bCs/>
          <w:sz w:val="24"/>
          <w:szCs w:val="24"/>
        </w:rPr>
        <w:t xml:space="preserve">. </w:t>
      </w:r>
      <w:r w:rsidR="00ED05BE" w:rsidRPr="00203F8A">
        <w:rPr>
          <w:bCs/>
          <w:sz w:val="24"/>
          <w:szCs w:val="24"/>
        </w:rPr>
        <w:t xml:space="preserve">Disse que o conceito de </w:t>
      </w:r>
      <w:proofErr w:type="spellStart"/>
      <w:r w:rsidR="00ED05BE" w:rsidRPr="00203F8A">
        <w:rPr>
          <w:bCs/>
          <w:sz w:val="24"/>
          <w:szCs w:val="24"/>
        </w:rPr>
        <w:t>condominialidade</w:t>
      </w:r>
      <w:proofErr w:type="spellEnd"/>
      <w:r w:rsidR="00ED05BE" w:rsidRPr="00203F8A">
        <w:rPr>
          <w:bCs/>
          <w:sz w:val="24"/>
          <w:szCs w:val="24"/>
        </w:rPr>
        <w:t xml:space="preserve"> não pode ser entendido como pacto dos usuários para evitar pagar o que eles usam. </w:t>
      </w:r>
      <w:r w:rsidR="00850048" w:rsidRPr="00203F8A">
        <w:rPr>
          <w:bCs/>
          <w:sz w:val="24"/>
          <w:szCs w:val="24"/>
        </w:rPr>
        <w:t>O</w:t>
      </w:r>
      <w:r w:rsidR="00AC2DDB" w:rsidRPr="00203F8A">
        <w:rPr>
          <w:bCs/>
          <w:sz w:val="24"/>
          <w:szCs w:val="24"/>
        </w:rPr>
        <w:t xml:space="preserve"> Sr. José </w:t>
      </w:r>
      <w:proofErr w:type="spellStart"/>
      <w:r w:rsidR="00AC2DDB" w:rsidRPr="00203F8A">
        <w:rPr>
          <w:bCs/>
          <w:sz w:val="24"/>
          <w:szCs w:val="24"/>
        </w:rPr>
        <w:t>Quadr</w:t>
      </w:r>
      <w:r w:rsidR="00C844EC" w:rsidRPr="00203F8A">
        <w:rPr>
          <w:bCs/>
          <w:sz w:val="24"/>
          <w:szCs w:val="24"/>
        </w:rPr>
        <w:t>elli</w:t>
      </w:r>
      <w:proofErr w:type="spellEnd"/>
      <w:r w:rsidR="00C844EC" w:rsidRPr="00203F8A">
        <w:rPr>
          <w:bCs/>
          <w:sz w:val="24"/>
          <w:szCs w:val="24"/>
        </w:rPr>
        <w:t xml:space="preserve"> </w:t>
      </w:r>
      <w:r w:rsidR="00C844EC" w:rsidRPr="00203F8A">
        <w:rPr>
          <w:b/>
          <w:bCs/>
          <w:sz w:val="24"/>
          <w:szCs w:val="24"/>
        </w:rPr>
        <w:t>(CNI)</w:t>
      </w:r>
      <w:r w:rsidR="00C844EC" w:rsidRPr="00203F8A">
        <w:rPr>
          <w:bCs/>
          <w:sz w:val="24"/>
          <w:szCs w:val="24"/>
        </w:rPr>
        <w:t xml:space="preserve"> </w:t>
      </w:r>
      <w:r w:rsidR="00AD7E28" w:rsidRPr="00203F8A">
        <w:rPr>
          <w:bCs/>
          <w:sz w:val="24"/>
          <w:szCs w:val="24"/>
        </w:rPr>
        <w:t xml:space="preserve">enfatizou </w:t>
      </w:r>
      <w:r w:rsidR="00C844EC" w:rsidRPr="00203F8A">
        <w:rPr>
          <w:bCs/>
          <w:sz w:val="24"/>
          <w:szCs w:val="24"/>
        </w:rPr>
        <w:t>que quando</w:t>
      </w:r>
      <w:r w:rsidR="00850048" w:rsidRPr="00203F8A">
        <w:rPr>
          <w:bCs/>
          <w:sz w:val="24"/>
          <w:szCs w:val="24"/>
        </w:rPr>
        <w:t xml:space="preserve"> o</w:t>
      </w:r>
      <w:r w:rsidR="00C844EC" w:rsidRPr="00203F8A">
        <w:rPr>
          <w:bCs/>
          <w:sz w:val="24"/>
          <w:szCs w:val="24"/>
        </w:rPr>
        <w:t xml:space="preserve"> </w:t>
      </w:r>
      <w:r w:rsidR="00850048" w:rsidRPr="00203F8A">
        <w:rPr>
          <w:bCs/>
          <w:sz w:val="24"/>
          <w:szCs w:val="24"/>
        </w:rPr>
        <w:t xml:space="preserve">Comitê de Bacia </w:t>
      </w:r>
      <w:r w:rsidR="00C844EC" w:rsidRPr="00203F8A">
        <w:rPr>
          <w:bCs/>
          <w:sz w:val="24"/>
          <w:szCs w:val="24"/>
        </w:rPr>
        <w:t xml:space="preserve">vai definir um valor </w:t>
      </w:r>
      <w:r w:rsidR="00850048" w:rsidRPr="00203F8A">
        <w:rPr>
          <w:bCs/>
          <w:sz w:val="24"/>
          <w:szCs w:val="24"/>
        </w:rPr>
        <w:t xml:space="preserve">para a cobrança </w:t>
      </w:r>
      <w:r w:rsidR="00C844EC" w:rsidRPr="00203F8A">
        <w:rPr>
          <w:bCs/>
          <w:sz w:val="24"/>
          <w:szCs w:val="24"/>
        </w:rPr>
        <w:t xml:space="preserve">é </w:t>
      </w:r>
      <w:r w:rsidR="00850048" w:rsidRPr="00203F8A">
        <w:rPr>
          <w:bCs/>
          <w:sz w:val="24"/>
          <w:szCs w:val="24"/>
        </w:rPr>
        <w:t>realiza</w:t>
      </w:r>
      <w:r w:rsidR="00EC3833" w:rsidRPr="00203F8A">
        <w:rPr>
          <w:bCs/>
          <w:sz w:val="24"/>
          <w:szCs w:val="24"/>
        </w:rPr>
        <w:t>d</w:t>
      </w:r>
      <w:r w:rsidR="00850048" w:rsidRPr="00203F8A">
        <w:rPr>
          <w:bCs/>
          <w:sz w:val="24"/>
          <w:szCs w:val="24"/>
        </w:rPr>
        <w:t>o</w:t>
      </w:r>
      <w:r w:rsidR="00C844EC" w:rsidRPr="00203F8A">
        <w:rPr>
          <w:bCs/>
          <w:sz w:val="24"/>
          <w:szCs w:val="24"/>
        </w:rPr>
        <w:t xml:space="preserve"> um estudo de viabilidade técnica, econômica e financeira. É feito um Plano de Recursos Hídricos para aquela bacia com planejamento temporal de longo prazo. Portanto</w:t>
      </w:r>
      <w:r w:rsidR="005655D8">
        <w:rPr>
          <w:bCs/>
          <w:sz w:val="24"/>
          <w:szCs w:val="24"/>
        </w:rPr>
        <w:t>,</w:t>
      </w:r>
      <w:r w:rsidR="00C844EC" w:rsidRPr="00203F8A">
        <w:rPr>
          <w:bCs/>
          <w:sz w:val="24"/>
          <w:szCs w:val="24"/>
        </w:rPr>
        <w:t xml:space="preserve"> o valor a ser cobrado reflete o Plano de Gestão de Recursos Hídricos para aquela bacia. </w:t>
      </w:r>
      <w:r w:rsidR="00ED05BE" w:rsidRPr="00203F8A">
        <w:rPr>
          <w:bCs/>
          <w:sz w:val="24"/>
          <w:szCs w:val="24"/>
        </w:rPr>
        <w:t xml:space="preserve">Ressaltou que </w:t>
      </w:r>
      <w:r w:rsidR="00C844EC" w:rsidRPr="00203F8A">
        <w:rPr>
          <w:bCs/>
          <w:sz w:val="24"/>
          <w:szCs w:val="24"/>
        </w:rPr>
        <w:t xml:space="preserve">o </w:t>
      </w:r>
      <w:r w:rsidR="00AC2DDB" w:rsidRPr="00203F8A">
        <w:rPr>
          <w:bCs/>
          <w:sz w:val="24"/>
          <w:szCs w:val="24"/>
        </w:rPr>
        <w:t>Conselho</w:t>
      </w:r>
      <w:r w:rsidR="00C844EC" w:rsidRPr="00203F8A">
        <w:rPr>
          <w:bCs/>
          <w:sz w:val="24"/>
          <w:szCs w:val="24"/>
        </w:rPr>
        <w:t xml:space="preserve"> tem entendido </w:t>
      </w:r>
      <w:r w:rsidR="005655D8">
        <w:rPr>
          <w:bCs/>
          <w:sz w:val="24"/>
          <w:szCs w:val="24"/>
        </w:rPr>
        <w:t xml:space="preserve">que </w:t>
      </w:r>
      <w:r w:rsidR="00AC2DDB" w:rsidRPr="00203F8A">
        <w:rPr>
          <w:bCs/>
          <w:sz w:val="24"/>
          <w:szCs w:val="24"/>
        </w:rPr>
        <w:t>questões definidas</w:t>
      </w:r>
      <w:r w:rsidR="00F8356F">
        <w:rPr>
          <w:bCs/>
          <w:sz w:val="24"/>
          <w:szCs w:val="24"/>
        </w:rPr>
        <w:t xml:space="preserve"> no Comitê tê</w:t>
      </w:r>
      <w:r w:rsidR="00C844EC" w:rsidRPr="00203F8A">
        <w:rPr>
          <w:bCs/>
          <w:sz w:val="24"/>
          <w:szCs w:val="24"/>
        </w:rPr>
        <w:t xml:space="preserve">m uma razão de ser. Tanto é que nas últimas aprovações das cobranças, o máximo que o Conselho </w:t>
      </w:r>
      <w:r w:rsidR="00ED05BE" w:rsidRPr="00203F8A">
        <w:rPr>
          <w:bCs/>
          <w:sz w:val="24"/>
          <w:szCs w:val="24"/>
        </w:rPr>
        <w:t xml:space="preserve">fez foi solicitar que </w:t>
      </w:r>
      <w:r w:rsidR="00ED05BE" w:rsidRPr="00203F8A">
        <w:rPr>
          <w:bCs/>
          <w:sz w:val="24"/>
          <w:szCs w:val="24"/>
        </w:rPr>
        <w:lastRenderedPageBreak/>
        <w:t xml:space="preserve">o valor fosse reavaliado após um dado período. </w:t>
      </w:r>
      <w:r w:rsidR="00C844EC" w:rsidRPr="00203F8A">
        <w:rPr>
          <w:bCs/>
          <w:sz w:val="24"/>
          <w:szCs w:val="24"/>
        </w:rPr>
        <w:t xml:space="preserve"> </w:t>
      </w:r>
      <w:r w:rsidR="00AC2DDB" w:rsidRPr="00203F8A">
        <w:rPr>
          <w:bCs/>
          <w:sz w:val="24"/>
          <w:szCs w:val="24"/>
        </w:rPr>
        <w:t xml:space="preserve">No entendimento dele, </w:t>
      </w:r>
      <w:r w:rsidR="00EC3833" w:rsidRPr="00203F8A">
        <w:rPr>
          <w:bCs/>
          <w:sz w:val="24"/>
          <w:szCs w:val="24"/>
        </w:rPr>
        <w:t xml:space="preserve">a proposta ia contra o acordo estabelecido na bacia ao propor um fator de correção e, adicionalmente, uma retroatividade ao valor estabelecido anteriormente. </w:t>
      </w:r>
      <w:r w:rsidR="00C37A99">
        <w:rPr>
          <w:bCs/>
          <w:sz w:val="24"/>
          <w:szCs w:val="24"/>
        </w:rPr>
        <w:t>Concluiu que</w:t>
      </w:r>
      <w:r w:rsidR="00EC3833" w:rsidRPr="00203F8A">
        <w:rPr>
          <w:bCs/>
          <w:sz w:val="24"/>
          <w:szCs w:val="24"/>
        </w:rPr>
        <w:t xml:space="preserve"> </w:t>
      </w:r>
      <w:r w:rsidR="00AC2DDB" w:rsidRPr="00203F8A">
        <w:rPr>
          <w:bCs/>
          <w:sz w:val="24"/>
          <w:szCs w:val="24"/>
        </w:rPr>
        <w:t xml:space="preserve">a </w:t>
      </w:r>
      <w:r w:rsidR="00EC3833" w:rsidRPr="00203F8A">
        <w:rPr>
          <w:bCs/>
          <w:sz w:val="24"/>
          <w:szCs w:val="24"/>
        </w:rPr>
        <w:t>proposta deveria trazer normas gerais e não imposição.</w:t>
      </w:r>
      <w:r w:rsidR="00AD7E28" w:rsidRPr="00203F8A">
        <w:rPr>
          <w:bCs/>
          <w:sz w:val="24"/>
          <w:szCs w:val="24"/>
        </w:rPr>
        <w:t xml:space="preserve"> </w:t>
      </w:r>
      <w:r w:rsidR="00E01CCC" w:rsidRPr="00203F8A">
        <w:rPr>
          <w:bCs/>
          <w:sz w:val="24"/>
          <w:szCs w:val="24"/>
        </w:rPr>
        <w:t xml:space="preserve">O </w:t>
      </w:r>
      <w:r w:rsidR="00AD7E28" w:rsidRPr="00203F8A">
        <w:rPr>
          <w:bCs/>
          <w:sz w:val="24"/>
          <w:szCs w:val="24"/>
        </w:rPr>
        <w:t xml:space="preserve">presidente da CTIL, </w:t>
      </w:r>
      <w:r w:rsidR="00E01CCC" w:rsidRPr="00203F8A">
        <w:rPr>
          <w:bCs/>
          <w:sz w:val="24"/>
          <w:szCs w:val="24"/>
        </w:rPr>
        <w:t>S</w:t>
      </w:r>
      <w:r w:rsidR="00AD7E28" w:rsidRPr="00203F8A">
        <w:rPr>
          <w:bCs/>
          <w:sz w:val="24"/>
          <w:szCs w:val="24"/>
        </w:rPr>
        <w:t xml:space="preserve">ergio Gonçalves, </w:t>
      </w:r>
      <w:r w:rsidR="00E01CCC" w:rsidRPr="00203F8A">
        <w:rPr>
          <w:bCs/>
          <w:sz w:val="24"/>
          <w:szCs w:val="24"/>
        </w:rPr>
        <w:t>informou que a Secretaria Executiva havia recebido contribuições do Conselheiro Wilson de Azevedo, que não pode comparecer à reunião, as quais tocavam na questão de mérito.</w:t>
      </w:r>
      <w:r w:rsidR="004F2009" w:rsidRPr="00203F8A">
        <w:rPr>
          <w:bCs/>
          <w:sz w:val="24"/>
          <w:szCs w:val="24"/>
        </w:rPr>
        <w:t xml:space="preserve"> E que seria importante mais uma rodada de discussão com a participação dos demais representantes, para então a CTIL se posicionar sobre a legalidade da proposta. </w:t>
      </w:r>
      <w:r w:rsidR="00E01CCC" w:rsidRPr="00203F8A">
        <w:rPr>
          <w:bCs/>
          <w:sz w:val="24"/>
          <w:szCs w:val="24"/>
        </w:rPr>
        <w:t xml:space="preserve">O Sr. Ney Murtha </w:t>
      </w:r>
      <w:r w:rsidR="00E01CCC" w:rsidRPr="00203F8A">
        <w:rPr>
          <w:b/>
          <w:bCs/>
          <w:sz w:val="24"/>
          <w:szCs w:val="24"/>
        </w:rPr>
        <w:t>(ANA)</w:t>
      </w:r>
      <w:r w:rsidR="00E01CCC" w:rsidRPr="00203F8A">
        <w:rPr>
          <w:bCs/>
          <w:sz w:val="24"/>
          <w:szCs w:val="24"/>
        </w:rPr>
        <w:t xml:space="preserve"> </w:t>
      </w:r>
      <w:r w:rsidR="00505126" w:rsidRPr="00203F8A">
        <w:rPr>
          <w:bCs/>
          <w:sz w:val="24"/>
          <w:szCs w:val="24"/>
        </w:rPr>
        <w:t>manifestou estranheza em relaç</w:t>
      </w:r>
      <w:r w:rsidR="00D570CC" w:rsidRPr="00203F8A">
        <w:rPr>
          <w:bCs/>
          <w:sz w:val="24"/>
          <w:szCs w:val="24"/>
        </w:rPr>
        <w:t>ão a proposta da CNI e para a</w:t>
      </w:r>
      <w:r w:rsidR="00505126" w:rsidRPr="00203F8A">
        <w:rPr>
          <w:bCs/>
          <w:sz w:val="24"/>
          <w:szCs w:val="24"/>
        </w:rPr>
        <w:t xml:space="preserve"> Sra. </w:t>
      </w:r>
      <w:proofErr w:type="spellStart"/>
      <w:r w:rsidR="00505126" w:rsidRPr="00203F8A">
        <w:rPr>
          <w:bCs/>
          <w:sz w:val="24"/>
          <w:szCs w:val="24"/>
        </w:rPr>
        <w:t>Eldis</w:t>
      </w:r>
      <w:proofErr w:type="spellEnd"/>
      <w:r w:rsidR="00505126" w:rsidRPr="00203F8A">
        <w:rPr>
          <w:bCs/>
          <w:sz w:val="24"/>
          <w:szCs w:val="24"/>
        </w:rPr>
        <w:t xml:space="preserve"> Camargo </w:t>
      </w:r>
      <w:r w:rsidR="00505126" w:rsidRPr="00203F8A">
        <w:rPr>
          <w:b/>
          <w:bCs/>
          <w:sz w:val="24"/>
          <w:szCs w:val="24"/>
        </w:rPr>
        <w:t>(ANA)</w:t>
      </w:r>
      <w:r w:rsidR="00505126" w:rsidRPr="00203F8A">
        <w:rPr>
          <w:bCs/>
          <w:sz w:val="24"/>
          <w:szCs w:val="24"/>
        </w:rPr>
        <w:t xml:space="preserve"> </w:t>
      </w:r>
      <w:r w:rsidR="00D570CC" w:rsidRPr="00203F8A">
        <w:rPr>
          <w:bCs/>
          <w:sz w:val="24"/>
          <w:szCs w:val="24"/>
        </w:rPr>
        <w:t>o tema estava centrado</w:t>
      </w:r>
      <w:r w:rsidR="00612B79" w:rsidRPr="00203F8A">
        <w:rPr>
          <w:bCs/>
          <w:sz w:val="24"/>
          <w:szCs w:val="24"/>
        </w:rPr>
        <w:t xml:space="preserve"> em dois fundamentos, o da descentralização e</w:t>
      </w:r>
      <w:r w:rsidR="00915C80">
        <w:rPr>
          <w:bCs/>
          <w:sz w:val="24"/>
          <w:szCs w:val="24"/>
        </w:rPr>
        <w:t xml:space="preserve"> o</w:t>
      </w:r>
      <w:r w:rsidR="00612B79" w:rsidRPr="00203F8A">
        <w:rPr>
          <w:bCs/>
          <w:sz w:val="24"/>
          <w:szCs w:val="24"/>
        </w:rPr>
        <w:t xml:space="preserve"> do valor </w:t>
      </w:r>
      <w:r w:rsidR="00505126" w:rsidRPr="00203F8A">
        <w:rPr>
          <w:bCs/>
          <w:sz w:val="24"/>
          <w:szCs w:val="24"/>
        </w:rPr>
        <w:t>econômi</w:t>
      </w:r>
      <w:r w:rsidR="00612B79" w:rsidRPr="00203F8A">
        <w:rPr>
          <w:bCs/>
          <w:sz w:val="24"/>
          <w:szCs w:val="24"/>
        </w:rPr>
        <w:t xml:space="preserve">co da água. Que </w:t>
      </w:r>
      <w:r w:rsidR="00505126" w:rsidRPr="00203F8A">
        <w:rPr>
          <w:bCs/>
          <w:sz w:val="24"/>
          <w:szCs w:val="24"/>
        </w:rPr>
        <w:t>em todos os segmentos brasileiros e mundiais existem uma correção</w:t>
      </w:r>
      <w:r w:rsidR="00D570CC" w:rsidRPr="00203F8A">
        <w:rPr>
          <w:bCs/>
          <w:sz w:val="24"/>
          <w:szCs w:val="24"/>
        </w:rPr>
        <w:t xml:space="preserve"> no valor da cobrança,</w:t>
      </w:r>
      <w:r w:rsidR="00505126" w:rsidRPr="00203F8A">
        <w:rPr>
          <w:bCs/>
          <w:sz w:val="24"/>
          <w:szCs w:val="24"/>
        </w:rPr>
        <w:t xml:space="preserve"> </w:t>
      </w:r>
      <w:r w:rsidR="005C6BFF">
        <w:rPr>
          <w:bCs/>
          <w:sz w:val="24"/>
          <w:szCs w:val="24"/>
        </w:rPr>
        <w:t>em virtude da</w:t>
      </w:r>
      <w:r w:rsidR="00505126" w:rsidRPr="00203F8A">
        <w:rPr>
          <w:bCs/>
          <w:sz w:val="24"/>
          <w:szCs w:val="24"/>
        </w:rPr>
        <w:t xml:space="preserve"> defasagem. </w:t>
      </w:r>
      <w:r w:rsidR="00612B79" w:rsidRPr="00203F8A">
        <w:rPr>
          <w:bCs/>
          <w:sz w:val="24"/>
          <w:szCs w:val="24"/>
        </w:rPr>
        <w:t xml:space="preserve"> </w:t>
      </w:r>
      <w:r w:rsidR="00EE6299" w:rsidRPr="00203F8A">
        <w:rPr>
          <w:bCs/>
          <w:sz w:val="24"/>
          <w:szCs w:val="24"/>
        </w:rPr>
        <w:t xml:space="preserve">O Sr. Francisco </w:t>
      </w:r>
      <w:proofErr w:type="spellStart"/>
      <w:r w:rsidR="00EE6299" w:rsidRPr="00203F8A">
        <w:rPr>
          <w:bCs/>
          <w:sz w:val="24"/>
          <w:szCs w:val="24"/>
        </w:rPr>
        <w:t>Lahoz</w:t>
      </w:r>
      <w:proofErr w:type="spellEnd"/>
      <w:r w:rsidR="00EE6299" w:rsidRPr="00203F8A">
        <w:rPr>
          <w:bCs/>
          <w:sz w:val="24"/>
          <w:szCs w:val="24"/>
        </w:rPr>
        <w:t xml:space="preserve"> </w:t>
      </w:r>
      <w:r w:rsidR="00EE6299" w:rsidRPr="00C37A99">
        <w:rPr>
          <w:b/>
          <w:bCs/>
          <w:sz w:val="24"/>
          <w:szCs w:val="24"/>
        </w:rPr>
        <w:t>(PCJ)</w:t>
      </w:r>
      <w:r w:rsidR="00EE6299" w:rsidRPr="00203F8A">
        <w:rPr>
          <w:bCs/>
          <w:sz w:val="24"/>
          <w:szCs w:val="24"/>
        </w:rPr>
        <w:t xml:space="preserve"> manifest</w:t>
      </w:r>
      <w:r w:rsidR="005C6BFF">
        <w:rPr>
          <w:bCs/>
          <w:sz w:val="24"/>
          <w:szCs w:val="24"/>
        </w:rPr>
        <w:t>ou que o assunto foi discutido à</w:t>
      </w:r>
      <w:r w:rsidR="00EE6299" w:rsidRPr="00203F8A">
        <w:rPr>
          <w:bCs/>
          <w:sz w:val="24"/>
          <w:szCs w:val="24"/>
        </w:rPr>
        <w:t xml:space="preserve"> exaustão na CTCOB e que a Resolução deveria permanecer. </w:t>
      </w:r>
      <w:r w:rsidR="00AC2DDB" w:rsidRPr="00203F8A">
        <w:rPr>
          <w:bCs/>
          <w:sz w:val="24"/>
          <w:szCs w:val="24"/>
        </w:rPr>
        <w:t>Segundo ele, todas</w:t>
      </w:r>
      <w:r w:rsidR="00EE6299" w:rsidRPr="00203F8A">
        <w:rPr>
          <w:bCs/>
          <w:sz w:val="24"/>
          <w:szCs w:val="24"/>
        </w:rPr>
        <w:t xml:space="preserve"> as vezes que se </w:t>
      </w:r>
      <w:r w:rsidR="00AC2DDB" w:rsidRPr="00203F8A">
        <w:rPr>
          <w:bCs/>
          <w:sz w:val="24"/>
          <w:szCs w:val="24"/>
        </w:rPr>
        <w:t xml:space="preserve">discutir </w:t>
      </w:r>
      <w:r w:rsidR="00470548" w:rsidRPr="00203F8A">
        <w:rPr>
          <w:bCs/>
          <w:sz w:val="24"/>
          <w:szCs w:val="24"/>
        </w:rPr>
        <w:t>r</w:t>
      </w:r>
      <w:r w:rsidR="00AC2DDB" w:rsidRPr="00203F8A">
        <w:rPr>
          <w:bCs/>
          <w:sz w:val="24"/>
          <w:szCs w:val="24"/>
        </w:rPr>
        <w:t xml:space="preserve">eajuste </w:t>
      </w:r>
      <w:r w:rsidR="00EE6299" w:rsidRPr="00203F8A">
        <w:rPr>
          <w:bCs/>
          <w:sz w:val="24"/>
          <w:szCs w:val="24"/>
        </w:rPr>
        <w:t>no</w:t>
      </w:r>
      <w:r w:rsidR="00AC2DDB" w:rsidRPr="00203F8A">
        <w:rPr>
          <w:bCs/>
          <w:sz w:val="24"/>
          <w:szCs w:val="24"/>
        </w:rPr>
        <w:t>s</w:t>
      </w:r>
      <w:r w:rsidR="00470548" w:rsidRPr="00203F8A">
        <w:rPr>
          <w:bCs/>
          <w:sz w:val="24"/>
          <w:szCs w:val="24"/>
        </w:rPr>
        <w:t xml:space="preserve"> c</w:t>
      </w:r>
      <w:r w:rsidR="00EE6299" w:rsidRPr="00203F8A">
        <w:rPr>
          <w:bCs/>
          <w:sz w:val="24"/>
          <w:szCs w:val="24"/>
        </w:rPr>
        <w:t>omitê</w:t>
      </w:r>
      <w:r w:rsidR="00AC2DDB" w:rsidRPr="00203F8A">
        <w:rPr>
          <w:bCs/>
          <w:sz w:val="24"/>
          <w:szCs w:val="24"/>
        </w:rPr>
        <w:t>s</w:t>
      </w:r>
      <w:r w:rsidR="00EE6299" w:rsidRPr="00203F8A">
        <w:rPr>
          <w:bCs/>
          <w:sz w:val="24"/>
          <w:szCs w:val="24"/>
        </w:rPr>
        <w:t xml:space="preserve"> vários segmentos </w:t>
      </w:r>
      <w:r w:rsidR="00AC2DDB" w:rsidRPr="00203F8A">
        <w:rPr>
          <w:bCs/>
          <w:sz w:val="24"/>
          <w:szCs w:val="24"/>
        </w:rPr>
        <w:t>serão</w:t>
      </w:r>
      <w:r w:rsidR="00EE6299" w:rsidRPr="00203F8A">
        <w:rPr>
          <w:bCs/>
          <w:sz w:val="24"/>
          <w:szCs w:val="24"/>
        </w:rPr>
        <w:t xml:space="preserve"> contrários e vão provocar </w:t>
      </w:r>
      <w:r w:rsidR="009F1475" w:rsidRPr="00203F8A">
        <w:rPr>
          <w:bCs/>
          <w:sz w:val="24"/>
          <w:szCs w:val="24"/>
        </w:rPr>
        <w:t>atrasos na</w:t>
      </w:r>
      <w:r w:rsidR="00EE6299" w:rsidRPr="00203F8A">
        <w:rPr>
          <w:bCs/>
          <w:sz w:val="24"/>
          <w:szCs w:val="24"/>
        </w:rPr>
        <w:t xml:space="preserve"> discussão</w:t>
      </w:r>
      <w:r w:rsidR="00AC2DDB" w:rsidRPr="00203F8A">
        <w:rPr>
          <w:bCs/>
          <w:sz w:val="24"/>
          <w:szCs w:val="24"/>
        </w:rPr>
        <w:t xml:space="preserve">, conseguindo </w:t>
      </w:r>
      <w:r w:rsidR="00EE6299" w:rsidRPr="00203F8A">
        <w:rPr>
          <w:bCs/>
          <w:sz w:val="24"/>
          <w:szCs w:val="24"/>
        </w:rPr>
        <w:t xml:space="preserve">inviabilizar a cobrança. </w:t>
      </w:r>
      <w:r w:rsidR="00BF42F2" w:rsidRPr="00203F8A">
        <w:rPr>
          <w:bCs/>
          <w:sz w:val="24"/>
          <w:szCs w:val="24"/>
        </w:rPr>
        <w:t>Ap</w:t>
      </w:r>
      <w:r w:rsidR="00184286" w:rsidRPr="00203F8A">
        <w:rPr>
          <w:bCs/>
          <w:sz w:val="24"/>
          <w:szCs w:val="24"/>
        </w:rPr>
        <w:t xml:space="preserve">ós </w:t>
      </w:r>
      <w:r w:rsidR="00BF42F2" w:rsidRPr="00203F8A">
        <w:rPr>
          <w:bCs/>
          <w:sz w:val="24"/>
          <w:szCs w:val="24"/>
        </w:rPr>
        <w:t>debates</w:t>
      </w:r>
      <w:r w:rsidR="00184286" w:rsidRPr="00203F8A">
        <w:rPr>
          <w:bCs/>
          <w:sz w:val="24"/>
          <w:szCs w:val="24"/>
        </w:rPr>
        <w:t xml:space="preserve">, em que se deu oportunidade para todos se manifestarem, </w:t>
      </w:r>
      <w:r w:rsidR="00C37A99">
        <w:rPr>
          <w:bCs/>
          <w:sz w:val="24"/>
          <w:szCs w:val="24"/>
        </w:rPr>
        <w:t xml:space="preserve">o presidente da CTIL </w:t>
      </w:r>
      <w:r w:rsidR="00184286" w:rsidRPr="00203F8A">
        <w:rPr>
          <w:bCs/>
          <w:sz w:val="24"/>
          <w:szCs w:val="24"/>
        </w:rPr>
        <w:t>coloc</w:t>
      </w:r>
      <w:r w:rsidR="00C37A99">
        <w:rPr>
          <w:bCs/>
          <w:sz w:val="24"/>
          <w:szCs w:val="24"/>
        </w:rPr>
        <w:t>ou</w:t>
      </w:r>
      <w:r w:rsidR="00184286" w:rsidRPr="00203F8A">
        <w:rPr>
          <w:bCs/>
          <w:sz w:val="24"/>
          <w:szCs w:val="24"/>
        </w:rPr>
        <w:t xml:space="preserve"> em votação a admissibilidade da proposta </w:t>
      </w:r>
      <w:r w:rsidR="00E733BE" w:rsidRPr="00203F8A">
        <w:rPr>
          <w:bCs/>
          <w:sz w:val="24"/>
          <w:szCs w:val="24"/>
        </w:rPr>
        <w:t>da resolução</w:t>
      </w:r>
      <w:r w:rsidR="00184286" w:rsidRPr="00203F8A">
        <w:rPr>
          <w:bCs/>
          <w:sz w:val="24"/>
          <w:szCs w:val="24"/>
        </w:rPr>
        <w:t xml:space="preserve">, para, então, entrar no mérito. </w:t>
      </w:r>
      <w:r w:rsidR="00EE6299" w:rsidRPr="00203F8A">
        <w:rPr>
          <w:bCs/>
          <w:sz w:val="24"/>
          <w:szCs w:val="24"/>
        </w:rPr>
        <w:t xml:space="preserve"> </w:t>
      </w:r>
      <w:r w:rsidR="00E733BE" w:rsidRPr="00203F8A">
        <w:rPr>
          <w:bCs/>
          <w:sz w:val="24"/>
          <w:szCs w:val="24"/>
        </w:rPr>
        <w:t>Foi solicitado pelo Sr. Gustavo Gazzinelli</w:t>
      </w:r>
      <w:r w:rsidR="009F1475" w:rsidRPr="00203F8A">
        <w:rPr>
          <w:bCs/>
          <w:sz w:val="24"/>
          <w:szCs w:val="24"/>
        </w:rPr>
        <w:t xml:space="preserve"> que o voto fosse nominal</w:t>
      </w:r>
      <w:r w:rsidR="00E733BE" w:rsidRPr="00203F8A">
        <w:rPr>
          <w:bCs/>
          <w:sz w:val="24"/>
          <w:szCs w:val="24"/>
        </w:rPr>
        <w:t xml:space="preserve"> com registro na ata</w:t>
      </w:r>
      <w:r w:rsidR="009F1475" w:rsidRPr="00203F8A">
        <w:rPr>
          <w:bCs/>
          <w:sz w:val="24"/>
          <w:szCs w:val="24"/>
        </w:rPr>
        <w:t xml:space="preserve">. </w:t>
      </w:r>
      <w:r w:rsidR="00E733BE" w:rsidRPr="00203F8A">
        <w:rPr>
          <w:bCs/>
          <w:sz w:val="24"/>
          <w:szCs w:val="24"/>
        </w:rPr>
        <w:t xml:space="preserve">Sendo informado que aquela reunião seria </w:t>
      </w:r>
      <w:proofErr w:type="spellStart"/>
      <w:r w:rsidR="00E733BE" w:rsidRPr="00203F8A">
        <w:rPr>
          <w:bCs/>
          <w:sz w:val="24"/>
          <w:szCs w:val="24"/>
        </w:rPr>
        <w:t>de</w:t>
      </w:r>
      <w:r w:rsidR="00C37A99">
        <w:rPr>
          <w:bCs/>
          <w:sz w:val="24"/>
          <w:szCs w:val="24"/>
        </w:rPr>
        <w:t>gravada</w:t>
      </w:r>
      <w:proofErr w:type="spellEnd"/>
      <w:r w:rsidR="00C37A99">
        <w:rPr>
          <w:bCs/>
          <w:sz w:val="24"/>
          <w:szCs w:val="24"/>
        </w:rPr>
        <w:t>. Procedeu-se a votação em que se apurou</w:t>
      </w:r>
      <w:r w:rsidR="00E733BE" w:rsidRPr="00203F8A">
        <w:rPr>
          <w:bCs/>
          <w:sz w:val="24"/>
          <w:szCs w:val="24"/>
        </w:rPr>
        <w:t xml:space="preserve"> </w:t>
      </w:r>
      <w:r w:rsidR="00BF42F2" w:rsidRPr="00203F8A">
        <w:rPr>
          <w:bCs/>
          <w:sz w:val="24"/>
          <w:szCs w:val="24"/>
        </w:rPr>
        <w:t>12 votos favoráveis (</w:t>
      </w:r>
      <w:r w:rsidR="00DA6A27" w:rsidRPr="00203F8A">
        <w:rPr>
          <w:bCs/>
          <w:sz w:val="24"/>
          <w:szCs w:val="24"/>
        </w:rPr>
        <w:t xml:space="preserve">MAPA; MMA </w:t>
      </w:r>
      <w:r w:rsidR="00BF42F2" w:rsidRPr="00203F8A">
        <w:rPr>
          <w:bCs/>
          <w:sz w:val="24"/>
          <w:szCs w:val="24"/>
        </w:rPr>
        <w:t xml:space="preserve">ANA; MME; </w:t>
      </w:r>
      <w:proofErr w:type="spellStart"/>
      <w:r w:rsidR="00BF42F2" w:rsidRPr="00203F8A">
        <w:rPr>
          <w:bCs/>
          <w:sz w:val="24"/>
          <w:szCs w:val="24"/>
        </w:rPr>
        <w:t>MTransporte</w:t>
      </w:r>
      <w:proofErr w:type="spellEnd"/>
      <w:r w:rsidR="00BF42F2" w:rsidRPr="00203F8A">
        <w:rPr>
          <w:bCs/>
          <w:sz w:val="24"/>
          <w:szCs w:val="24"/>
        </w:rPr>
        <w:t xml:space="preserve">, CERH/PR; CERH/RJ; CERH/BA; Concessionárias de Energia; </w:t>
      </w:r>
      <w:proofErr w:type="spellStart"/>
      <w:r w:rsidR="00BF42F2" w:rsidRPr="00203F8A">
        <w:rPr>
          <w:bCs/>
          <w:sz w:val="24"/>
          <w:szCs w:val="24"/>
        </w:rPr>
        <w:t>CBHs</w:t>
      </w:r>
      <w:proofErr w:type="spellEnd"/>
      <w:r w:rsidR="00BF42F2" w:rsidRPr="00203F8A">
        <w:rPr>
          <w:bCs/>
          <w:sz w:val="24"/>
          <w:szCs w:val="24"/>
        </w:rPr>
        <w:t>; OTEP; ONG</w:t>
      </w:r>
      <w:r w:rsidR="000D766C">
        <w:rPr>
          <w:bCs/>
          <w:sz w:val="24"/>
          <w:szCs w:val="24"/>
        </w:rPr>
        <w:t xml:space="preserve">S - </w:t>
      </w:r>
      <w:proofErr w:type="spellStart"/>
      <w:r w:rsidR="000D766C">
        <w:rPr>
          <w:bCs/>
          <w:sz w:val="24"/>
          <w:szCs w:val="24"/>
        </w:rPr>
        <w:t>Fonasc</w:t>
      </w:r>
      <w:proofErr w:type="spellEnd"/>
      <w:r w:rsidR="00BF42F2" w:rsidRPr="00203F8A">
        <w:rPr>
          <w:bCs/>
          <w:sz w:val="24"/>
          <w:szCs w:val="24"/>
        </w:rPr>
        <w:t>) e 4 votos contrários (Indústria</w:t>
      </w:r>
      <w:r w:rsidR="000D766C">
        <w:rPr>
          <w:bCs/>
          <w:sz w:val="24"/>
          <w:szCs w:val="24"/>
        </w:rPr>
        <w:t xml:space="preserve"> - CNI</w:t>
      </w:r>
      <w:r w:rsidR="00BF42F2" w:rsidRPr="00203F8A">
        <w:rPr>
          <w:bCs/>
          <w:sz w:val="24"/>
          <w:szCs w:val="24"/>
        </w:rPr>
        <w:t>; Irrigantes</w:t>
      </w:r>
      <w:r w:rsidR="000D766C">
        <w:rPr>
          <w:bCs/>
          <w:sz w:val="24"/>
          <w:szCs w:val="24"/>
        </w:rPr>
        <w:t xml:space="preserve"> - </w:t>
      </w:r>
      <w:r w:rsidR="00BF42F2" w:rsidRPr="00203F8A">
        <w:rPr>
          <w:bCs/>
          <w:sz w:val="24"/>
          <w:szCs w:val="24"/>
        </w:rPr>
        <w:t>CNA; Irrigantes</w:t>
      </w:r>
      <w:r w:rsidR="000D766C">
        <w:rPr>
          <w:bCs/>
          <w:sz w:val="24"/>
          <w:szCs w:val="24"/>
        </w:rPr>
        <w:t xml:space="preserve"> - </w:t>
      </w:r>
      <w:r w:rsidR="00BF42F2" w:rsidRPr="00203F8A">
        <w:rPr>
          <w:bCs/>
          <w:sz w:val="24"/>
          <w:szCs w:val="24"/>
        </w:rPr>
        <w:t>IRGA</w:t>
      </w:r>
      <w:r w:rsidR="00392004" w:rsidRPr="00203F8A">
        <w:rPr>
          <w:bCs/>
          <w:sz w:val="24"/>
          <w:szCs w:val="24"/>
        </w:rPr>
        <w:t>,</w:t>
      </w:r>
      <w:r w:rsidR="00BF42F2" w:rsidRPr="00203F8A">
        <w:rPr>
          <w:bCs/>
          <w:sz w:val="24"/>
          <w:szCs w:val="24"/>
        </w:rPr>
        <w:t xml:space="preserve"> e </w:t>
      </w:r>
      <w:r w:rsidR="00DA6A27" w:rsidRPr="00203F8A">
        <w:rPr>
          <w:bCs/>
          <w:sz w:val="24"/>
          <w:szCs w:val="24"/>
        </w:rPr>
        <w:t>Prestadoras de Serviço Público de Abastecimento de Água</w:t>
      </w:r>
      <w:r w:rsidR="00BF42F2" w:rsidRPr="00203F8A">
        <w:rPr>
          <w:bCs/>
          <w:sz w:val="24"/>
          <w:szCs w:val="24"/>
        </w:rPr>
        <w:t xml:space="preserve">). </w:t>
      </w:r>
      <w:r w:rsidR="00614624" w:rsidRPr="00203F8A">
        <w:rPr>
          <w:bCs/>
          <w:sz w:val="24"/>
          <w:szCs w:val="24"/>
        </w:rPr>
        <w:t xml:space="preserve">Encerrada essa fase deu-se o intervalo para </w:t>
      </w:r>
      <w:r w:rsidR="00050483">
        <w:rPr>
          <w:bCs/>
          <w:sz w:val="24"/>
          <w:szCs w:val="24"/>
        </w:rPr>
        <w:t>o almoço. O S</w:t>
      </w:r>
      <w:r w:rsidR="00CC62A2" w:rsidRPr="00203F8A">
        <w:rPr>
          <w:bCs/>
          <w:sz w:val="24"/>
          <w:szCs w:val="24"/>
        </w:rPr>
        <w:t>r. Sergio Gonçalves, presidente da CTIL,</w:t>
      </w:r>
      <w:r w:rsidR="00B862FB" w:rsidRPr="00203F8A">
        <w:rPr>
          <w:bCs/>
          <w:sz w:val="24"/>
          <w:szCs w:val="24"/>
        </w:rPr>
        <w:t xml:space="preserve"> iniciou</w:t>
      </w:r>
      <w:r w:rsidR="00CC62A2" w:rsidRPr="00203F8A">
        <w:rPr>
          <w:bCs/>
          <w:sz w:val="24"/>
          <w:szCs w:val="24"/>
        </w:rPr>
        <w:t xml:space="preserve"> a reunião</w:t>
      </w:r>
      <w:r w:rsidR="00B862FB" w:rsidRPr="00203F8A">
        <w:rPr>
          <w:bCs/>
          <w:sz w:val="24"/>
          <w:szCs w:val="24"/>
        </w:rPr>
        <w:t xml:space="preserve"> às 14h30min, com a </w:t>
      </w:r>
      <w:r w:rsidR="00392004" w:rsidRPr="00203F8A">
        <w:rPr>
          <w:bCs/>
          <w:sz w:val="24"/>
          <w:szCs w:val="24"/>
        </w:rPr>
        <w:t>análise da minuta de resolução</w:t>
      </w:r>
      <w:r w:rsidR="00B862FB" w:rsidRPr="00203F8A">
        <w:rPr>
          <w:bCs/>
          <w:sz w:val="24"/>
          <w:szCs w:val="24"/>
        </w:rPr>
        <w:t xml:space="preserve">. </w:t>
      </w:r>
      <w:r w:rsidR="00614624" w:rsidRPr="00203F8A">
        <w:rPr>
          <w:bCs/>
          <w:sz w:val="24"/>
          <w:szCs w:val="24"/>
        </w:rPr>
        <w:t>O</w:t>
      </w:r>
      <w:r w:rsidR="003738B0" w:rsidRPr="00203F8A">
        <w:rPr>
          <w:bCs/>
          <w:sz w:val="24"/>
          <w:szCs w:val="24"/>
        </w:rPr>
        <w:t xml:space="preserve"> Sr. José </w:t>
      </w:r>
      <w:proofErr w:type="spellStart"/>
      <w:r w:rsidR="003738B0" w:rsidRPr="00203F8A">
        <w:rPr>
          <w:bCs/>
          <w:sz w:val="24"/>
          <w:szCs w:val="24"/>
        </w:rPr>
        <w:t>Quadr</w:t>
      </w:r>
      <w:r w:rsidR="00B862FB" w:rsidRPr="00203F8A">
        <w:rPr>
          <w:bCs/>
          <w:sz w:val="24"/>
          <w:szCs w:val="24"/>
        </w:rPr>
        <w:t>elli</w:t>
      </w:r>
      <w:proofErr w:type="spellEnd"/>
      <w:r w:rsidR="00B862FB" w:rsidRPr="00203F8A">
        <w:rPr>
          <w:bCs/>
          <w:sz w:val="24"/>
          <w:szCs w:val="24"/>
        </w:rPr>
        <w:t xml:space="preserve"> </w:t>
      </w:r>
      <w:r w:rsidR="00B862FB" w:rsidRPr="00203F8A">
        <w:rPr>
          <w:b/>
          <w:bCs/>
          <w:sz w:val="24"/>
          <w:szCs w:val="24"/>
        </w:rPr>
        <w:t>(CNI)</w:t>
      </w:r>
      <w:r w:rsidR="00B862FB" w:rsidRPr="00203F8A">
        <w:rPr>
          <w:bCs/>
          <w:sz w:val="24"/>
          <w:szCs w:val="24"/>
        </w:rPr>
        <w:t xml:space="preserve"> </w:t>
      </w:r>
      <w:r w:rsidR="00B45D4B" w:rsidRPr="00203F8A">
        <w:rPr>
          <w:bCs/>
          <w:sz w:val="24"/>
          <w:szCs w:val="24"/>
        </w:rPr>
        <w:t xml:space="preserve">manifestou que a norma deveria ser um orientador para Comitê no momento em que este fosse estabelecer o preço público a ser cobrado pelo valor do uso da água, e não impor o reajuste na forma como estava apresentado. </w:t>
      </w:r>
      <w:r w:rsidR="00710ACD">
        <w:rPr>
          <w:bCs/>
          <w:sz w:val="24"/>
          <w:szCs w:val="24"/>
        </w:rPr>
        <w:t>Entendimento</w:t>
      </w:r>
      <w:r w:rsidR="00050483">
        <w:rPr>
          <w:bCs/>
          <w:sz w:val="24"/>
          <w:szCs w:val="24"/>
        </w:rPr>
        <w:t xml:space="preserve"> semelhante foi</w:t>
      </w:r>
      <w:r w:rsidR="00AE4313" w:rsidRPr="00203F8A">
        <w:rPr>
          <w:bCs/>
          <w:sz w:val="24"/>
          <w:szCs w:val="24"/>
        </w:rPr>
        <w:t xml:space="preserve"> acompanhado pelo </w:t>
      </w:r>
      <w:r w:rsidR="00FC63CE" w:rsidRPr="00203F8A">
        <w:rPr>
          <w:bCs/>
          <w:sz w:val="24"/>
          <w:szCs w:val="24"/>
        </w:rPr>
        <w:t xml:space="preserve">Sr. Gustavo </w:t>
      </w:r>
      <w:proofErr w:type="spellStart"/>
      <w:r w:rsidR="00FC63CE" w:rsidRPr="00203F8A">
        <w:rPr>
          <w:bCs/>
          <w:sz w:val="24"/>
          <w:szCs w:val="24"/>
        </w:rPr>
        <w:t>Goretti</w:t>
      </w:r>
      <w:proofErr w:type="spellEnd"/>
      <w:r w:rsidR="00FC63CE" w:rsidRPr="00203F8A">
        <w:rPr>
          <w:bCs/>
          <w:sz w:val="24"/>
          <w:szCs w:val="24"/>
        </w:rPr>
        <w:t xml:space="preserve"> (</w:t>
      </w:r>
      <w:r w:rsidR="00FC63CE" w:rsidRPr="00203F8A">
        <w:rPr>
          <w:b/>
          <w:bCs/>
          <w:sz w:val="24"/>
          <w:szCs w:val="24"/>
        </w:rPr>
        <w:t>CNA</w:t>
      </w:r>
      <w:r w:rsidR="00AE4313" w:rsidRPr="00203F8A">
        <w:rPr>
          <w:bCs/>
          <w:sz w:val="24"/>
          <w:szCs w:val="24"/>
        </w:rPr>
        <w:t xml:space="preserve">). </w:t>
      </w:r>
      <w:r w:rsidR="00FC63CE" w:rsidRPr="00203F8A">
        <w:rPr>
          <w:bCs/>
          <w:sz w:val="24"/>
          <w:szCs w:val="24"/>
        </w:rPr>
        <w:t xml:space="preserve">O Sr. Marco Antonio Amorim </w:t>
      </w:r>
      <w:r w:rsidR="00FC63CE" w:rsidRPr="00203F8A">
        <w:rPr>
          <w:b/>
          <w:bCs/>
          <w:sz w:val="24"/>
          <w:szCs w:val="24"/>
        </w:rPr>
        <w:t xml:space="preserve">(ANA) </w:t>
      </w:r>
      <w:r w:rsidR="00FC63CE" w:rsidRPr="00203F8A">
        <w:rPr>
          <w:bCs/>
          <w:sz w:val="24"/>
          <w:szCs w:val="24"/>
        </w:rPr>
        <w:t>destacou que todos os assuntos que estavam sendo levantados</w:t>
      </w:r>
      <w:r w:rsidR="007703D2" w:rsidRPr="00203F8A">
        <w:rPr>
          <w:bCs/>
          <w:sz w:val="24"/>
          <w:szCs w:val="24"/>
        </w:rPr>
        <w:t xml:space="preserve"> pelo setor usuário já </w:t>
      </w:r>
      <w:r w:rsidR="00FC63CE" w:rsidRPr="00203F8A">
        <w:rPr>
          <w:bCs/>
          <w:sz w:val="24"/>
          <w:szCs w:val="24"/>
        </w:rPr>
        <w:t>haviam sido superados na CTCOB, e</w:t>
      </w:r>
      <w:r w:rsidR="00A01424" w:rsidRPr="00203F8A">
        <w:rPr>
          <w:bCs/>
          <w:sz w:val="24"/>
          <w:szCs w:val="24"/>
        </w:rPr>
        <w:t>specialmente, a questão da competência dos Comitês</w:t>
      </w:r>
      <w:r w:rsidR="007703D2" w:rsidRPr="00203F8A">
        <w:rPr>
          <w:bCs/>
          <w:sz w:val="24"/>
          <w:szCs w:val="24"/>
        </w:rPr>
        <w:t xml:space="preserve">. Destacou que os comitês se </w:t>
      </w:r>
      <w:r w:rsidR="00A01424" w:rsidRPr="00203F8A">
        <w:rPr>
          <w:bCs/>
          <w:sz w:val="24"/>
          <w:szCs w:val="24"/>
        </w:rPr>
        <w:t xml:space="preserve">manifestaram quanto </w:t>
      </w:r>
      <w:r w:rsidR="000D766C">
        <w:rPr>
          <w:bCs/>
          <w:sz w:val="24"/>
          <w:szCs w:val="24"/>
        </w:rPr>
        <w:t>à</w:t>
      </w:r>
      <w:r w:rsidR="007703D2" w:rsidRPr="00203F8A">
        <w:rPr>
          <w:bCs/>
          <w:sz w:val="24"/>
          <w:szCs w:val="24"/>
        </w:rPr>
        <w:t xml:space="preserve"> necessidade</w:t>
      </w:r>
      <w:r w:rsidR="00A01424" w:rsidRPr="00203F8A">
        <w:rPr>
          <w:bCs/>
          <w:sz w:val="24"/>
          <w:szCs w:val="24"/>
        </w:rPr>
        <w:t xml:space="preserve"> de ter dispositivo de correçã</w:t>
      </w:r>
      <w:r w:rsidR="007703D2" w:rsidRPr="00203F8A">
        <w:rPr>
          <w:bCs/>
          <w:sz w:val="24"/>
          <w:szCs w:val="24"/>
        </w:rPr>
        <w:t>o, não só para domínio da União</w:t>
      </w:r>
      <w:r w:rsidR="00A01424" w:rsidRPr="00203F8A">
        <w:rPr>
          <w:bCs/>
          <w:sz w:val="24"/>
          <w:szCs w:val="24"/>
        </w:rPr>
        <w:t xml:space="preserve"> </w:t>
      </w:r>
      <w:r w:rsidR="007703D2" w:rsidRPr="00203F8A">
        <w:rPr>
          <w:bCs/>
          <w:sz w:val="24"/>
          <w:szCs w:val="24"/>
        </w:rPr>
        <w:t>como também no</w:t>
      </w:r>
      <w:r w:rsidR="00BF786D" w:rsidRPr="00203F8A">
        <w:rPr>
          <w:bCs/>
          <w:sz w:val="24"/>
          <w:szCs w:val="24"/>
        </w:rPr>
        <w:t xml:space="preserve"> domínio dos Estados. Pontuou q</w:t>
      </w:r>
      <w:r w:rsidR="00FC63CE" w:rsidRPr="00203F8A">
        <w:rPr>
          <w:bCs/>
          <w:sz w:val="24"/>
          <w:szCs w:val="24"/>
        </w:rPr>
        <w:t xml:space="preserve">ue a CTIL deveria centrar a análise na parte jurídica legal e </w:t>
      </w:r>
      <w:r w:rsidR="00BF786D" w:rsidRPr="00203F8A">
        <w:rPr>
          <w:bCs/>
          <w:sz w:val="24"/>
          <w:szCs w:val="24"/>
        </w:rPr>
        <w:t>n</w:t>
      </w:r>
      <w:r w:rsidR="00FC63CE" w:rsidRPr="00203F8A">
        <w:rPr>
          <w:bCs/>
          <w:sz w:val="24"/>
          <w:szCs w:val="24"/>
        </w:rPr>
        <w:t>a definição do texto.</w:t>
      </w:r>
      <w:r w:rsidR="00BF786D" w:rsidRPr="00203F8A">
        <w:rPr>
          <w:bCs/>
          <w:sz w:val="24"/>
          <w:szCs w:val="24"/>
        </w:rPr>
        <w:t xml:space="preserve"> A Sra. </w:t>
      </w:r>
      <w:proofErr w:type="spellStart"/>
      <w:r w:rsidR="00BF786D" w:rsidRPr="00203F8A">
        <w:rPr>
          <w:bCs/>
          <w:sz w:val="24"/>
          <w:szCs w:val="24"/>
        </w:rPr>
        <w:t>Sonáli</w:t>
      </w:r>
      <w:proofErr w:type="spellEnd"/>
      <w:r w:rsidR="00BF786D" w:rsidRPr="00203F8A">
        <w:rPr>
          <w:bCs/>
          <w:sz w:val="24"/>
          <w:szCs w:val="24"/>
        </w:rPr>
        <w:t xml:space="preserve"> Cavalcanti</w:t>
      </w:r>
      <w:r w:rsidR="00BF786D" w:rsidRPr="00203F8A">
        <w:rPr>
          <w:b/>
          <w:bCs/>
          <w:sz w:val="24"/>
          <w:szCs w:val="24"/>
        </w:rPr>
        <w:t xml:space="preserve"> (</w:t>
      </w:r>
      <w:r w:rsidR="007703D2" w:rsidRPr="00203F8A">
        <w:rPr>
          <w:b/>
          <w:bCs/>
          <w:sz w:val="24"/>
          <w:szCs w:val="24"/>
        </w:rPr>
        <w:t>Concessionarias</w:t>
      </w:r>
      <w:r w:rsidR="00BF786D" w:rsidRPr="00203F8A">
        <w:rPr>
          <w:b/>
          <w:bCs/>
          <w:sz w:val="24"/>
          <w:szCs w:val="24"/>
        </w:rPr>
        <w:t xml:space="preserve">) </w:t>
      </w:r>
      <w:r w:rsidR="00BF786D" w:rsidRPr="00203F8A">
        <w:rPr>
          <w:bCs/>
          <w:sz w:val="24"/>
          <w:szCs w:val="24"/>
        </w:rPr>
        <w:t xml:space="preserve">voltou ao ponto descentralização e </w:t>
      </w:r>
      <w:r w:rsidR="001F50BD" w:rsidRPr="00203F8A">
        <w:rPr>
          <w:bCs/>
          <w:sz w:val="24"/>
          <w:szCs w:val="24"/>
        </w:rPr>
        <w:t xml:space="preserve">de se </w:t>
      </w:r>
      <w:r w:rsidR="00BF786D" w:rsidRPr="00203F8A">
        <w:rPr>
          <w:bCs/>
          <w:sz w:val="24"/>
          <w:szCs w:val="24"/>
        </w:rPr>
        <w:t>reconhe</w:t>
      </w:r>
      <w:r w:rsidR="001F50BD" w:rsidRPr="00203F8A">
        <w:rPr>
          <w:bCs/>
          <w:sz w:val="24"/>
          <w:szCs w:val="24"/>
        </w:rPr>
        <w:t xml:space="preserve">cer a água como um bem econômico. </w:t>
      </w:r>
      <w:r w:rsidR="00C53771" w:rsidRPr="00203F8A">
        <w:rPr>
          <w:bCs/>
          <w:sz w:val="24"/>
          <w:szCs w:val="24"/>
        </w:rPr>
        <w:t xml:space="preserve">Para ela, </w:t>
      </w:r>
      <w:r w:rsidR="001F50BD" w:rsidRPr="00203F8A">
        <w:rPr>
          <w:bCs/>
          <w:sz w:val="24"/>
          <w:szCs w:val="24"/>
        </w:rPr>
        <w:t xml:space="preserve">o Sistema </w:t>
      </w:r>
      <w:r w:rsidR="00C53771" w:rsidRPr="00203F8A">
        <w:rPr>
          <w:bCs/>
          <w:sz w:val="24"/>
          <w:szCs w:val="24"/>
        </w:rPr>
        <w:t xml:space="preserve">precisa </w:t>
      </w:r>
      <w:r w:rsidR="001F50BD" w:rsidRPr="00203F8A">
        <w:rPr>
          <w:bCs/>
          <w:sz w:val="24"/>
          <w:szCs w:val="24"/>
        </w:rPr>
        <w:t xml:space="preserve">dar esta sinalização de que estava tomando alguma </w:t>
      </w:r>
      <w:r w:rsidR="00BF786D" w:rsidRPr="00203F8A">
        <w:rPr>
          <w:bCs/>
          <w:sz w:val="24"/>
          <w:szCs w:val="24"/>
        </w:rPr>
        <w:t xml:space="preserve">atitude com relação ao reajuste </w:t>
      </w:r>
      <w:r w:rsidR="001F50BD" w:rsidRPr="00203F8A">
        <w:rPr>
          <w:bCs/>
          <w:sz w:val="24"/>
          <w:szCs w:val="24"/>
        </w:rPr>
        <w:t xml:space="preserve">dos preços, necessário para se realizar a gestão de recursos hídricos de forma sustentável. </w:t>
      </w:r>
      <w:r w:rsidR="008B1C0F" w:rsidRPr="008B1C0F">
        <w:rPr>
          <w:bCs/>
          <w:sz w:val="24"/>
          <w:szCs w:val="24"/>
        </w:rPr>
        <w:t>Paulo Robson Samuel</w:t>
      </w:r>
      <w:r w:rsidR="006249C2">
        <w:rPr>
          <w:bCs/>
          <w:sz w:val="24"/>
          <w:szCs w:val="24"/>
        </w:rPr>
        <w:t xml:space="preserve"> (Comitê)</w:t>
      </w:r>
      <w:r w:rsidR="008B1C0F" w:rsidRPr="008B1C0F">
        <w:rPr>
          <w:bCs/>
          <w:sz w:val="24"/>
          <w:szCs w:val="24"/>
        </w:rPr>
        <w:t xml:space="preserve">, manifestou a opinião do </w:t>
      </w:r>
      <w:r w:rsidR="008B1C0F">
        <w:rPr>
          <w:bCs/>
          <w:sz w:val="24"/>
          <w:szCs w:val="24"/>
        </w:rPr>
        <w:t>comitê</w:t>
      </w:r>
      <w:r w:rsidR="008B1C0F" w:rsidRPr="008B1C0F">
        <w:rPr>
          <w:bCs/>
          <w:sz w:val="24"/>
          <w:szCs w:val="24"/>
        </w:rPr>
        <w:t xml:space="preserve"> sob a legalidade da proposta, em que se destaca o seguinte trecho: </w:t>
      </w:r>
      <w:r w:rsidR="008B1C0F" w:rsidRPr="008B1C0F">
        <w:rPr>
          <w:bCs/>
          <w:i/>
          <w:sz w:val="24"/>
          <w:szCs w:val="24"/>
        </w:rPr>
        <w:t>“Nós levamos esse tema para discutir na última reunião do Fórum Nacional de Comitês de Bacia em Aracajú. Colocamos esses Comitês onde estão representados, não 100%, mas 70% (setenta inteiros) dos representantes dos Comitês do Brasil, através dos seus fóruns. Na nossa visão, também jurídica, onde nós consultamos a questão, alguns Comitês e algumas agências que têm o seu setor jurídico. A posição é de que é legal sim”.</w:t>
      </w:r>
      <w:r w:rsidR="008B1C0F">
        <w:rPr>
          <w:bCs/>
          <w:i/>
          <w:sz w:val="24"/>
          <w:szCs w:val="24"/>
        </w:rPr>
        <w:t xml:space="preserve"> </w:t>
      </w:r>
      <w:r w:rsidR="00FC6022" w:rsidRPr="00203F8A">
        <w:rPr>
          <w:bCs/>
          <w:sz w:val="24"/>
          <w:szCs w:val="24"/>
        </w:rPr>
        <w:t xml:space="preserve">O Sr. Sergio Gonçalves </w:t>
      </w:r>
      <w:r w:rsidR="00FC6022" w:rsidRPr="008B1C0F">
        <w:rPr>
          <w:b/>
          <w:bCs/>
          <w:sz w:val="24"/>
          <w:szCs w:val="24"/>
        </w:rPr>
        <w:t>(Presidente da CTIL)</w:t>
      </w:r>
      <w:r w:rsidR="00FC6022" w:rsidRPr="00203F8A">
        <w:rPr>
          <w:bCs/>
          <w:sz w:val="24"/>
          <w:szCs w:val="24"/>
        </w:rPr>
        <w:t>, c</w:t>
      </w:r>
      <w:r w:rsidR="008B1C0F">
        <w:rPr>
          <w:bCs/>
          <w:sz w:val="24"/>
          <w:szCs w:val="24"/>
        </w:rPr>
        <w:t>onsolidando o que foi discutido</w:t>
      </w:r>
      <w:r w:rsidR="00FC6022" w:rsidRPr="00203F8A">
        <w:rPr>
          <w:bCs/>
          <w:sz w:val="24"/>
          <w:szCs w:val="24"/>
        </w:rPr>
        <w:t xml:space="preserve"> </w:t>
      </w:r>
      <w:r w:rsidR="008B1C0F">
        <w:rPr>
          <w:bCs/>
          <w:sz w:val="24"/>
          <w:szCs w:val="24"/>
        </w:rPr>
        <w:t>ligou</w:t>
      </w:r>
      <w:r w:rsidR="00FC6022" w:rsidRPr="00203F8A">
        <w:rPr>
          <w:bCs/>
          <w:sz w:val="24"/>
          <w:szCs w:val="24"/>
        </w:rPr>
        <w:t xml:space="preserve"> </w:t>
      </w:r>
      <w:r w:rsidR="00C53771" w:rsidRPr="00203F8A">
        <w:rPr>
          <w:bCs/>
          <w:sz w:val="24"/>
          <w:szCs w:val="24"/>
        </w:rPr>
        <w:t>o art. 1º</w:t>
      </w:r>
      <w:r w:rsidR="00FC6022" w:rsidRPr="00203F8A">
        <w:rPr>
          <w:bCs/>
          <w:sz w:val="24"/>
          <w:szCs w:val="24"/>
        </w:rPr>
        <w:t xml:space="preserve"> da proposta de resolução e a </w:t>
      </w:r>
      <w:r w:rsidR="008B1C0F">
        <w:rPr>
          <w:bCs/>
          <w:sz w:val="24"/>
          <w:szCs w:val="24"/>
        </w:rPr>
        <w:t>citou a proposta</w:t>
      </w:r>
      <w:r w:rsidR="00FC6022" w:rsidRPr="00203F8A">
        <w:rPr>
          <w:bCs/>
          <w:sz w:val="24"/>
          <w:szCs w:val="24"/>
        </w:rPr>
        <w:t xml:space="preserve"> do Setor Industrial e Irrigantes para que houvesse flexibilização do te</w:t>
      </w:r>
      <w:ins w:id="13" w:author="sonali" w:date="2018-02-15T14:15:00Z">
        <w:r w:rsidR="00E7618B">
          <w:rPr>
            <w:bCs/>
            <w:sz w:val="24"/>
            <w:szCs w:val="24"/>
          </w:rPr>
          <w:t>r</w:t>
        </w:r>
      </w:ins>
      <w:r w:rsidR="00FC6022" w:rsidRPr="00203F8A">
        <w:rPr>
          <w:bCs/>
          <w:sz w:val="24"/>
          <w:szCs w:val="24"/>
        </w:rPr>
        <w:t>mo “estabelecer” para recomendar ou orientar</w:t>
      </w:r>
      <w:r w:rsidR="00C53771" w:rsidRPr="00203F8A">
        <w:rPr>
          <w:bCs/>
          <w:sz w:val="24"/>
          <w:szCs w:val="24"/>
        </w:rPr>
        <w:t xml:space="preserve">. </w:t>
      </w:r>
      <w:r w:rsidR="00FC6022" w:rsidRPr="00203F8A">
        <w:rPr>
          <w:bCs/>
          <w:sz w:val="24"/>
          <w:szCs w:val="24"/>
        </w:rPr>
        <w:t>Não havendo consenso</w:t>
      </w:r>
      <w:r w:rsidR="008B1C0F">
        <w:rPr>
          <w:bCs/>
          <w:sz w:val="24"/>
          <w:szCs w:val="24"/>
        </w:rPr>
        <w:t xml:space="preserve"> quanto a essa alteração</w:t>
      </w:r>
      <w:r w:rsidR="00FC6022" w:rsidRPr="00203F8A">
        <w:rPr>
          <w:bCs/>
          <w:sz w:val="24"/>
          <w:szCs w:val="24"/>
        </w:rPr>
        <w:t xml:space="preserve">, foi colocado em votação a manutenção do texto original, obtendo-se 10 votos a favor </w:t>
      </w:r>
      <w:bookmarkStart w:id="14" w:name="_Hlk494288735"/>
      <w:r w:rsidR="00FC6022" w:rsidRPr="00203F8A">
        <w:rPr>
          <w:bCs/>
          <w:sz w:val="24"/>
          <w:szCs w:val="24"/>
        </w:rPr>
        <w:t xml:space="preserve">(MMA; ANA; MME; </w:t>
      </w:r>
      <w:proofErr w:type="spellStart"/>
      <w:r w:rsidR="00FC6022" w:rsidRPr="00203F8A">
        <w:rPr>
          <w:bCs/>
          <w:sz w:val="24"/>
          <w:szCs w:val="24"/>
        </w:rPr>
        <w:t>MTransporte</w:t>
      </w:r>
      <w:proofErr w:type="spellEnd"/>
      <w:r w:rsidR="00FC6022" w:rsidRPr="00203F8A">
        <w:rPr>
          <w:bCs/>
          <w:sz w:val="24"/>
          <w:szCs w:val="24"/>
        </w:rPr>
        <w:t xml:space="preserve">, CERH/PR; CERH/RJ; CERH/BA; Concessionárias de Energia; </w:t>
      </w:r>
      <w:proofErr w:type="spellStart"/>
      <w:r w:rsidR="00FC6022" w:rsidRPr="00203F8A">
        <w:rPr>
          <w:bCs/>
          <w:sz w:val="24"/>
          <w:szCs w:val="24"/>
        </w:rPr>
        <w:t>CBHs</w:t>
      </w:r>
      <w:proofErr w:type="spellEnd"/>
      <w:r w:rsidR="00FC6022" w:rsidRPr="00203F8A">
        <w:rPr>
          <w:bCs/>
          <w:sz w:val="24"/>
          <w:szCs w:val="24"/>
        </w:rPr>
        <w:t>; OTEP; ONG</w:t>
      </w:r>
      <w:r w:rsidR="0099733D">
        <w:rPr>
          <w:bCs/>
          <w:sz w:val="24"/>
          <w:szCs w:val="24"/>
        </w:rPr>
        <w:t>S -</w:t>
      </w:r>
      <w:r w:rsidR="00DF39CB">
        <w:rPr>
          <w:bCs/>
          <w:sz w:val="24"/>
          <w:szCs w:val="24"/>
        </w:rPr>
        <w:t xml:space="preserve"> </w:t>
      </w:r>
      <w:proofErr w:type="spellStart"/>
      <w:r w:rsidR="00DF39CB" w:rsidRPr="0099733D">
        <w:rPr>
          <w:bCs/>
          <w:color w:val="000000" w:themeColor="text1"/>
          <w:sz w:val="24"/>
          <w:szCs w:val="24"/>
        </w:rPr>
        <w:t>Fonasc</w:t>
      </w:r>
      <w:bookmarkEnd w:id="14"/>
      <w:proofErr w:type="spellEnd"/>
      <w:r w:rsidR="00FC6022" w:rsidRPr="0099733D">
        <w:rPr>
          <w:bCs/>
          <w:color w:val="000000" w:themeColor="text1"/>
          <w:sz w:val="24"/>
          <w:szCs w:val="24"/>
        </w:rPr>
        <w:t xml:space="preserve">, </w:t>
      </w:r>
      <w:r w:rsidR="00FC6022" w:rsidRPr="00203F8A">
        <w:rPr>
          <w:bCs/>
          <w:sz w:val="24"/>
          <w:szCs w:val="24"/>
        </w:rPr>
        <w:t>1 abstenção (MAPA) e 3 votos contrários (Indústria</w:t>
      </w:r>
      <w:r w:rsidR="0099733D">
        <w:rPr>
          <w:bCs/>
          <w:sz w:val="24"/>
          <w:szCs w:val="24"/>
        </w:rPr>
        <w:t xml:space="preserve"> - CNI</w:t>
      </w:r>
      <w:r w:rsidR="00FC6022" w:rsidRPr="00203F8A">
        <w:rPr>
          <w:bCs/>
          <w:sz w:val="24"/>
          <w:szCs w:val="24"/>
        </w:rPr>
        <w:t xml:space="preserve">; Irrigantes-CNA e Saneamento). </w:t>
      </w:r>
      <w:r w:rsidR="008B2C62" w:rsidRPr="00203F8A">
        <w:rPr>
          <w:bCs/>
          <w:sz w:val="24"/>
          <w:szCs w:val="24"/>
        </w:rPr>
        <w:t xml:space="preserve">Dando continuidade a leitura da proposta, foi questionado </w:t>
      </w:r>
      <w:r w:rsidR="0099733D">
        <w:rPr>
          <w:bCs/>
          <w:sz w:val="24"/>
          <w:szCs w:val="24"/>
        </w:rPr>
        <w:t xml:space="preserve">pelo </w:t>
      </w:r>
      <w:r w:rsidR="009F4CAC" w:rsidRPr="00203F8A">
        <w:rPr>
          <w:bCs/>
          <w:sz w:val="24"/>
          <w:szCs w:val="24"/>
        </w:rPr>
        <w:t xml:space="preserve">Sr. </w:t>
      </w:r>
      <w:r w:rsidR="008B2C62" w:rsidRPr="00203F8A">
        <w:rPr>
          <w:bCs/>
          <w:sz w:val="24"/>
          <w:szCs w:val="24"/>
        </w:rPr>
        <w:t xml:space="preserve">Gustavo </w:t>
      </w:r>
      <w:proofErr w:type="spellStart"/>
      <w:r w:rsidR="008B2C62" w:rsidRPr="00203F8A">
        <w:rPr>
          <w:bCs/>
          <w:sz w:val="24"/>
          <w:szCs w:val="24"/>
        </w:rPr>
        <w:t>Gazinelli</w:t>
      </w:r>
      <w:proofErr w:type="spellEnd"/>
      <w:r w:rsidR="009F4CAC" w:rsidRPr="00203F8A">
        <w:rPr>
          <w:bCs/>
          <w:sz w:val="24"/>
          <w:szCs w:val="24"/>
        </w:rPr>
        <w:t xml:space="preserve"> </w:t>
      </w:r>
      <w:r w:rsidR="009F4CAC" w:rsidRPr="00203F8A">
        <w:rPr>
          <w:b/>
          <w:bCs/>
          <w:sz w:val="24"/>
          <w:szCs w:val="24"/>
        </w:rPr>
        <w:t>(</w:t>
      </w:r>
      <w:r w:rsidR="0099733D">
        <w:rPr>
          <w:b/>
          <w:bCs/>
          <w:sz w:val="24"/>
          <w:szCs w:val="24"/>
        </w:rPr>
        <w:t>ONGS-</w:t>
      </w:r>
      <w:proofErr w:type="spellStart"/>
      <w:r w:rsidR="009F4CAC" w:rsidRPr="00203F8A">
        <w:rPr>
          <w:b/>
          <w:bCs/>
          <w:sz w:val="24"/>
          <w:szCs w:val="24"/>
        </w:rPr>
        <w:t>Fonasc</w:t>
      </w:r>
      <w:proofErr w:type="spellEnd"/>
      <w:r w:rsidR="009F4CAC" w:rsidRPr="00203F8A">
        <w:rPr>
          <w:b/>
          <w:bCs/>
          <w:sz w:val="24"/>
          <w:szCs w:val="24"/>
        </w:rPr>
        <w:t>)</w:t>
      </w:r>
      <w:r w:rsidR="008B2C62" w:rsidRPr="00203F8A">
        <w:rPr>
          <w:bCs/>
          <w:sz w:val="24"/>
          <w:szCs w:val="24"/>
        </w:rPr>
        <w:t xml:space="preserve">, a ausência de </w:t>
      </w:r>
      <w:proofErr w:type="spellStart"/>
      <w:r w:rsidR="008B2C62" w:rsidRPr="00203F8A">
        <w:rPr>
          <w:bCs/>
          <w:sz w:val="24"/>
          <w:szCs w:val="24"/>
        </w:rPr>
        <w:t>considerando</w:t>
      </w:r>
      <w:r w:rsidR="0099733D">
        <w:rPr>
          <w:bCs/>
          <w:sz w:val="24"/>
          <w:szCs w:val="24"/>
        </w:rPr>
        <w:t>s</w:t>
      </w:r>
      <w:proofErr w:type="spellEnd"/>
      <w:r w:rsidR="008B2C62" w:rsidRPr="00203F8A">
        <w:rPr>
          <w:bCs/>
          <w:sz w:val="24"/>
          <w:szCs w:val="24"/>
        </w:rPr>
        <w:t xml:space="preserve">, que para ele são essenciais, pois fundamentam as razões da norma. </w:t>
      </w:r>
      <w:r w:rsidR="009F4CAC" w:rsidRPr="00203F8A">
        <w:rPr>
          <w:bCs/>
          <w:sz w:val="24"/>
          <w:szCs w:val="24"/>
        </w:rPr>
        <w:t>Para atender a essa lacuna f</w:t>
      </w:r>
      <w:r w:rsidR="008B2C62" w:rsidRPr="00203F8A">
        <w:rPr>
          <w:bCs/>
          <w:sz w:val="24"/>
          <w:szCs w:val="24"/>
        </w:rPr>
        <w:t xml:space="preserve">oram </w:t>
      </w:r>
      <w:r w:rsidR="00263E7B" w:rsidRPr="00203F8A">
        <w:rPr>
          <w:bCs/>
          <w:sz w:val="24"/>
          <w:szCs w:val="24"/>
        </w:rPr>
        <w:t xml:space="preserve">elaborados cinco </w:t>
      </w:r>
      <w:proofErr w:type="spellStart"/>
      <w:r w:rsidR="00263E7B" w:rsidRPr="00203F8A">
        <w:rPr>
          <w:bCs/>
          <w:sz w:val="24"/>
          <w:szCs w:val="24"/>
        </w:rPr>
        <w:lastRenderedPageBreak/>
        <w:t>considerandos</w:t>
      </w:r>
      <w:proofErr w:type="spellEnd"/>
      <w:r w:rsidR="008B2C62" w:rsidRPr="00203F8A">
        <w:rPr>
          <w:bCs/>
          <w:sz w:val="24"/>
          <w:szCs w:val="24"/>
        </w:rPr>
        <w:t xml:space="preserve">, tendo por base a Lei 9.433/1997 e outros dispositivos legais. </w:t>
      </w:r>
      <w:r w:rsidR="00E55029" w:rsidRPr="00203F8A">
        <w:rPr>
          <w:bCs/>
          <w:sz w:val="24"/>
          <w:szCs w:val="24"/>
        </w:rPr>
        <w:t>Pa</w:t>
      </w:r>
      <w:r w:rsidR="009F4CAC" w:rsidRPr="00203F8A">
        <w:rPr>
          <w:bCs/>
          <w:sz w:val="24"/>
          <w:szCs w:val="24"/>
        </w:rPr>
        <w:t>ssou-se</w:t>
      </w:r>
      <w:r w:rsidR="00E55029" w:rsidRPr="00203F8A">
        <w:rPr>
          <w:bCs/>
          <w:sz w:val="24"/>
          <w:szCs w:val="24"/>
        </w:rPr>
        <w:t xml:space="preserve"> para a discussão do art. 2º, </w:t>
      </w:r>
      <w:r w:rsidR="00684044" w:rsidRPr="00203F8A">
        <w:rPr>
          <w:bCs/>
          <w:sz w:val="24"/>
          <w:szCs w:val="24"/>
        </w:rPr>
        <w:t>que prevê que os preços públicos unitários serão atualizados pelo Índice Nacional de Preços ao Consumidor Amplo - IPCA do Instituto Brasileiro de Geografia e Estatística – IBGE ou de índice que vier a sucedê-lo. O</w:t>
      </w:r>
      <w:r w:rsidR="00E55029" w:rsidRPr="00203F8A">
        <w:rPr>
          <w:bCs/>
          <w:sz w:val="24"/>
          <w:szCs w:val="24"/>
        </w:rPr>
        <w:t xml:space="preserve"> Sr. Gustavo Gazzinelli </w:t>
      </w:r>
      <w:r w:rsidR="009F4CAC" w:rsidRPr="00203F8A">
        <w:rPr>
          <w:b/>
          <w:bCs/>
          <w:sz w:val="24"/>
          <w:szCs w:val="24"/>
        </w:rPr>
        <w:t>(</w:t>
      </w:r>
      <w:r w:rsidR="0099733D">
        <w:rPr>
          <w:b/>
          <w:bCs/>
          <w:sz w:val="24"/>
          <w:szCs w:val="24"/>
        </w:rPr>
        <w:t>ONGS-</w:t>
      </w:r>
      <w:proofErr w:type="spellStart"/>
      <w:r w:rsidR="009F4CAC" w:rsidRPr="00203F8A">
        <w:rPr>
          <w:b/>
          <w:bCs/>
          <w:sz w:val="24"/>
          <w:szCs w:val="24"/>
        </w:rPr>
        <w:t>Fonasc</w:t>
      </w:r>
      <w:proofErr w:type="spellEnd"/>
      <w:r w:rsidR="009F4CAC" w:rsidRPr="00203F8A">
        <w:rPr>
          <w:b/>
          <w:bCs/>
          <w:sz w:val="24"/>
          <w:szCs w:val="24"/>
        </w:rPr>
        <w:t>)</w:t>
      </w:r>
      <w:r w:rsidR="009F4CAC" w:rsidRPr="00203F8A">
        <w:rPr>
          <w:bCs/>
          <w:sz w:val="24"/>
          <w:szCs w:val="24"/>
        </w:rPr>
        <w:t xml:space="preserve"> </w:t>
      </w:r>
      <w:r w:rsidR="00E55029" w:rsidRPr="00203F8A">
        <w:rPr>
          <w:bCs/>
          <w:sz w:val="24"/>
          <w:szCs w:val="24"/>
        </w:rPr>
        <w:t xml:space="preserve">solicitou explicação </w:t>
      </w:r>
      <w:r w:rsidR="00684044" w:rsidRPr="00203F8A">
        <w:rPr>
          <w:bCs/>
          <w:sz w:val="24"/>
          <w:szCs w:val="24"/>
        </w:rPr>
        <w:t xml:space="preserve">sobre o conceito de </w:t>
      </w:r>
      <w:r w:rsidR="00E55029" w:rsidRPr="00203F8A">
        <w:rPr>
          <w:bCs/>
          <w:sz w:val="24"/>
          <w:szCs w:val="24"/>
        </w:rPr>
        <w:t>preço públi</w:t>
      </w:r>
      <w:r w:rsidR="00684044" w:rsidRPr="00203F8A">
        <w:rPr>
          <w:bCs/>
          <w:sz w:val="24"/>
          <w:szCs w:val="24"/>
        </w:rPr>
        <w:t xml:space="preserve">co unitário (PPU), e se não seria conveniente definir na norma, pois nem todos tinham conhecimento. </w:t>
      </w:r>
      <w:r w:rsidR="00D830EC">
        <w:rPr>
          <w:bCs/>
          <w:sz w:val="24"/>
          <w:szCs w:val="24"/>
        </w:rPr>
        <w:t>Foi informado que este termo era usual</w:t>
      </w:r>
      <w:r w:rsidR="00D52566" w:rsidRPr="00203F8A">
        <w:rPr>
          <w:bCs/>
          <w:sz w:val="24"/>
          <w:szCs w:val="24"/>
        </w:rPr>
        <w:t xml:space="preserve"> em outras resoluções, </w:t>
      </w:r>
      <w:r w:rsidR="000437C4" w:rsidRPr="00203F8A">
        <w:rPr>
          <w:bCs/>
          <w:sz w:val="24"/>
          <w:szCs w:val="24"/>
        </w:rPr>
        <w:t xml:space="preserve">e que </w:t>
      </w:r>
      <w:r w:rsidR="00D52566" w:rsidRPr="00203F8A">
        <w:rPr>
          <w:bCs/>
          <w:sz w:val="24"/>
          <w:szCs w:val="24"/>
        </w:rPr>
        <w:t xml:space="preserve">estava previsto um Seminário que trataria justamente </w:t>
      </w:r>
      <w:r w:rsidR="000437C4" w:rsidRPr="00203F8A">
        <w:rPr>
          <w:bCs/>
          <w:sz w:val="24"/>
          <w:szCs w:val="24"/>
        </w:rPr>
        <w:t xml:space="preserve">disso, oportunidade em que se poderia trabalhar melhor a questão. Na continuidade da análise, </w:t>
      </w:r>
      <w:r w:rsidR="00273442">
        <w:rPr>
          <w:bCs/>
          <w:sz w:val="24"/>
          <w:szCs w:val="24"/>
        </w:rPr>
        <w:t xml:space="preserve">o Sr. Alexandre Villela (CNI) </w:t>
      </w:r>
      <w:r w:rsidR="00684044" w:rsidRPr="00203F8A">
        <w:rPr>
          <w:bCs/>
          <w:sz w:val="24"/>
          <w:szCs w:val="24"/>
        </w:rPr>
        <w:t>levantou a questão de que a norma restringia o direito do comitê em adotar um outro índice oficial.  Em resposta foi esclarecido que nenhum momento a proposta vedava a competência originária do Comitê de propor um índice e trazer ao CNRH. Mas que enquanto isso não ocorresse deveria ser usado o qu</w:t>
      </w:r>
      <w:r w:rsidR="009F4CAC" w:rsidRPr="00203F8A">
        <w:rPr>
          <w:bCs/>
          <w:sz w:val="24"/>
          <w:szCs w:val="24"/>
        </w:rPr>
        <w:t>e estava proposto. Após debates e, para atender a colocação da CNI,</w:t>
      </w:r>
      <w:r w:rsidR="00684044" w:rsidRPr="00203F8A">
        <w:rPr>
          <w:bCs/>
          <w:sz w:val="24"/>
          <w:szCs w:val="24"/>
        </w:rPr>
        <w:t xml:space="preserve"> acordou-se pela inclusão de mais um parágrafo definido que “o</w:t>
      </w:r>
      <w:r w:rsidR="00684044" w:rsidRPr="00203F8A">
        <w:rPr>
          <w:bCs/>
          <w:i/>
          <w:sz w:val="24"/>
          <w:szCs w:val="24"/>
        </w:rPr>
        <w:t xml:space="preserve"> comitê poderá apresentar ao CNRH proposta de outro índice oficial, desde que devidamente justificada, para o exercício subsequente a aprovação da matéria no plenário do Conselho”.</w:t>
      </w:r>
      <w:r w:rsidR="000437C4" w:rsidRPr="00203F8A">
        <w:rPr>
          <w:bCs/>
          <w:i/>
          <w:sz w:val="24"/>
          <w:szCs w:val="24"/>
        </w:rPr>
        <w:t xml:space="preserve"> </w:t>
      </w:r>
      <w:r w:rsidR="00326D4B" w:rsidRPr="00203F8A">
        <w:rPr>
          <w:bCs/>
          <w:sz w:val="24"/>
          <w:szCs w:val="24"/>
        </w:rPr>
        <w:t xml:space="preserve">O presidente da CTIL </w:t>
      </w:r>
      <w:r w:rsidR="009F4CAC" w:rsidRPr="00203F8A">
        <w:rPr>
          <w:bCs/>
          <w:sz w:val="24"/>
          <w:szCs w:val="24"/>
        </w:rPr>
        <w:t>d</w:t>
      </w:r>
      <w:r w:rsidR="00326D4B" w:rsidRPr="00203F8A">
        <w:rPr>
          <w:bCs/>
          <w:sz w:val="24"/>
          <w:szCs w:val="24"/>
        </w:rPr>
        <w:t>eu seguimento a proposta fazendo a leitura do artigo 3º, que devido à complexidade tomou um longo tempo de discussão</w:t>
      </w:r>
      <w:r w:rsidR="009F4CAC" w:rsidRPr="00203F8A">
        <w:rPr>
          <w:bCs/>
          <w:sz w:val="24"/>
          <w:szCs w:val="24"/>
        </w:rPr>
        <w:t>, visando a um</w:t>
      </w:r>
      <w:r w:rsidR="00326D4B" w:rsidRPr="00203F8A">
        <w:rPr>
          <w:bCs/>
          <w:sz w:val="24"/>
          <w:szCs w:val="24"/>
        </w:rPr>
        <w:t xml:space="preserve"> melhor entendimento e a construção de redação</w:t>
      </w:r>
      <w:r w:rsidR="00172DDB" w:rsidRPr="00203F8A">
        <w:rPr>
          <w:bCs/>
          <w:sz w:val="24"/>
          <w:szCs w:val="24"/>
        </w:rPr>
        <w:t xml:space="preserve"> para o caput e o parágrafo único</w:t>
      </w:r>
      <w:r w:rsidR="00326D4B" w:rsidRPr="00203F8A">
        <w:rPr>
          <w:bCs/>
          <w:sz w:val="24"/>
          <w:szCs w:val="24"/>
        </w:rPr>
        <w:t>. Nesse processo,</w:t>
      </w:r>
      <w:r w:rsidR="009F4CAC" w:rsidRPr="00203F8A">
        <w:rPr>
          <w:bCs/>
          <w:sz w:val="24"/>
          <w:szCs w:val="24"/>
        </w:rPr>
        <w:t xml:space="preserve"> também não houve consenso, por isso realizou-se duas</w:t>
      </w:r>
      <w:r w:rsidR="00E95B09">
        <w:rPr>
          <w:bCs/>
          <w:sz w:val="24"/>
          <w:szCs w:val="24"/>
        </w:rPr>
        <w:t xml:space="preserve"> votações</w:t>
      </w:r>
      <w:r w:rsidR="009F4CAC" w:rsidRPr="00203F8A">
        <w:rPr>
          <w:bCs/>
          <w:sz w:val="24"/>
          <w:szCs w:val="24"/>
        </w:rPr>
        <w:t>.</w:t>
      </w:r>
      <w:r w:rsidR="00172DDB" w:rsidRPr="00203F8A">
        <w:rPr>
          <w:bCs/>
          <w:sz w:val="24"/>
          <w:szCs w:val="24"/>
        </w:rPr>
        <w:t xml:space="preserve">  A primeira foi pela exclusão do art. 3 como um todo, </w:t>
      </w:r>
      <w:r w:rsidR="008659C9" w:rsidRPr="00203F8A">
        <w:rPr>
          <w:bCs/>
          <w:sz w:val="24"/>
          <w:szCs w:val="24"/>
        </w:rPr>
        <w:t xml:space="preserve">proposta feita pela indústria. </w:t>
      </w:r>
      <w:r w:rsidR="00326D4B" w:rsidRPr="00203F8A">
        <w:rPr>
          <w:bCs/>
          <w:sz w:val="24"/>
          <w:szCs w:val="24"/>
        </w:rPr>
        <w:t xml:space="preserve"> Ap</w:t>
      </w:r>
      <w:r w:rsidR="008659C9" w:rsidRPr="00203F8A">
        <w:rPr>
          <w:bCs/>
          <w:sz w:val="24"/>
          <w:szCs w:val="24"/>
        </w:rPr>
        <w:t>urou-se 3 votos favoráveis (Indú</w:t>
      </w:r>
      <w:r w:rsidR="00326D4B" w:rsidRPr="00203F8A">
        <w:rPr>
          <w:bCs/>
          <w:sz w:val="24"/>
          <w:szCs w:val="24"/>
        </w:rPr>
        <w:t xml:space="preserve">stria, Irrigantes-CNA e Saneamento) e 11 contrários (MMA; ANA; MME; MAPA; </w:t>
      </w:r>
      <w:proofErr w:type="spellStart"/>
      <w:r w:rsidR="00326D4B" w:rsidRPr="00203F8A">
        <w:rPr>
          <w:bCs/>
          <w:sz w:val="24"/>
          <w:szCs w:val="24"/>
        </w:rPr>
        <w:t>MTransporte</w:t>
      </w:r>
      <w:proofErr w:type="spellEnd"/>
      <w:r w:rsidR="00326D4B" w:rsidRPr="00203F8A">
        <w:rPr>
          <w:bCs/>
          <w:sz w:val="24"/>
          <w:szCs w:val="24"/>
        </w:rPr>
        <w:t xml:space="preserve">, CERH/PR; CERH/RJ; CERH/BA; Concessionárias de Energia; </w:t>
      </w:r>
      <w:proofErr w:type="spellStart"/>
      <w:r w:rsidR="00326D4B" w:rsidRPr="00203F8A">
        <w:rPr>
          <w:bCs/>
          <w:sz w:val="24"/>
          <w:szCs w:val="24"/>
        </w:rPr>
        <w:t>CBHs</w:t>
      </w:r>
      <w:proofErr w:type="spellEnd"/>
      <w:r w:rsidR="00326D4B" w:rsidRPr="00203F8A">
        <w:rPr>
          <w:bCs/>
          <w:sz w:val="24"/>
          <w:szCs w:val="24"/>
        </w:rPr>
        <w:t>; OTEP; ONG</w:t>
      </w:r>
      <w:r w:rsidR="00D830EC">
        <w:rPr>
          <w:bCs/>
          <w:sz w:val="24"/>
          <w:szCs w:val="24"/>
        </w:rPr>
        <w:t xml:space="preserve">S - </w:t>
      </w:r>
      <w:proofErr w:type="spellStart"/>
      <w:r w:rsidR="00D830EC">
        <w:rPr>
          <w:bCs/>
          <w:sz w:val="24"/>
          <w:szCs w:val="24"/>
        </w:rPr>
        <w:t>Fonasc</w:t>
      </w:r>
      <w:proofErr w:type="spellEnd"/>
      <w:r w:rsidR="00326D4B" w:rsidRPr="00203F8A">
        <w:rPr>
          <w:bCs/>
          <w:sz w:val="24"/>
          <w:szCs w:val="24"/>
        </w:rPr>
        <w:t>).</w:t>
      </w:r>
      <w:r w:rsidR="00263E7B" w:rsidRPr="00203F8A">
        <w:rPr>
          <w:sz w:val="24"/>
          <w:lang w:eastAsia="ar-SA"/>
        </w:rPr>
        <w:t xml:space="preserve"> </w:t>
      </w:r>
      <w:r w:rsidR="00263E7B" w:rsidRPr="00203F8A">
        <w:rPr>
          <w:bCs/>
          <w:sz w:val="24"/>
          <w:szCs w:val="24"/>
        </w:rPr>
        <w:t xml:space="preserve">Permanecendo o artigo, votou-se pela escolha da melhor redação para o </w:t>
      </w:r>
      <w:r w:rsidR="00B01C50" w:rsidRPr="00203F8A">
        <w:rPr>
          <w:bCs/>
          <w:sz w:val="24"/>
          <w:szCs w:val="24"/>
        </w:rPr>
        <w:t>artigo 3</w:t>
      </w:r>
      <w:r w:rsidR="00263E7B" w:rsidRPr="00203F8A">
        <w:rPr>
          <w:bCs/>
          <w:sz w:val="24"/>
          <w:szCs w:val="24"/>
        </w:rPr>
        <w:t xml:space="preserve">, </w:t>
      </w:r>
      <w:r w:rsidR="008659C9" w:rsidRPr="00203F8A">
        <w:rPr>
          <w:bCs/>
          <w:sz w:val="24"/>
          <w:szCs w:val="24"/>
        </w:rPr>
        <w:t xml:space="preserve">se o </w:t>
      </w:r>
      <w:r w:rsidR="00263E7B" w:rsidRPr="00203F8A">
        <w:rPr>
          <w:bCs/>
          <w:sz w:val="24"/>
          <w:szCs w:val="24"/>
        </w:rPr>
        <w:t xml:space="preserve">texto original, que veio da Câmara Técnica de Cobrança, </w:t>
      </w:r>
      <w:r w:rsidR="008659C9" w:rsidRPr="00203F8A">
        <w:rPr>
          <w:bCs/>
          <w:sz w:val="24"/>
          <w:szCs w:val="24"/>
        </w:rPr>
        <w:t>ou o que havia sido elaborado na reu</w:t>
      </w:r>
      <w:r w:rsidR="00172DDB" w:rsidRPr="00203F8A">
        <w:rPr>
          <w:bCs/>
          <w:sz w:val="24"/>
          <w:szCs w:val="24"/>
        </w:rPr>
        <w:t>nião, mas que ainda precisava de aprimoramento.</w:t>
      </w:r>
      <w:r w:rsidR="00263E7B" w:rsidRPr="00203F8A">
        <w:rPr>
          <w:bCs/>
          <w:sz w:val="24"/>
          <w:szCs w:val="24"/>
        </w:rPr>
        <w:t xml:space="preserve"> Com a abstenção dos setores usuários, definiu-se pela segunda opção.</w:t>
      </w:r>
      <w:r w:rsidR="00B01C50" w:rsidRPr="00203F8A">
        <w:rPr>
          <w:bCs/>
          <w:sz w:val="24"/>
          <w:szCs w:val="24"/>
        </w:rPr>
        <w:t xml:space="preserve"> Este artigo foi trabalhado realizando-se várias simu</w:t>
      </w:r>
      <w:r w:rsidR="00D830EC">
        <w:rPr>
          <w:bCs/>
          <w:sz w:val="24"/>
          <w:szCs w:val="24"/>
        </w:rPr>
        <w:t>lações de redação, chegando-se à</w:t>
      </w:r>
      <w:r w:rsidR="00B01C50" w:rsidRPr="00203F8A">
        <w:rPr>
          <w:bCs/>
          <w:sz w:val="24"/>
          <w:szCs w:val="24"/>
        </w:rPr>
        <w:t xml:space="preserve"> seguinte proposta:</w:t>
      </w:r>
      <w:r w:rsidR="00263E7B" w:rsidRPr="00203F8A">
        <w:rPr>
          <w:bCs/>
          <w:sz w:val="24"/>
          <w:szCs w:val="24"/>
        </w:rPr>
        <w:t xml:space="preserve"> </w:t>
      </w:r>
      <w:r w:rsidR="000C49BC" w:rsidRPr="00203F8A">
        <w:rPr>
          <w:bCs/>
          <w:i/>
          <w:sz w:val="24"/>
          <w:szCs w:val="24"/>
        </w:rPr>
        <w:t>Os Comitês de Bacia Hidrográfica de rios de domínio da União deverão sugerir, no prazo de um ano, a adequação de mecanismos e atualização de valores a serem cobrados pelo uso dos recursos hídricos de domínio da União, de forma a recompor os preços públicos unitários, tendo por base a data da última aprovação de seus valores pelo CNRH</w:t>
      </w:r>
      <w:r w:rsidR="000C49BC" w:rsidRPr="00203F8A">
        <w:rPr>
          <w:bCs/>
          <w:sz w:val="24"/>
          <w:szCs w:val="24"/>
        </w:rPr>
        <w:t>. E</w:t>
      </w:r>
      <w:r w:rsidR="00263E7B" w:rsidRPr="00203F8A">
        <w:rPr>
          <w:bCs/>
          <w:sz w:val="24"/>
          <w:szCs w:val="24"/>
        </w:rPr>
        <w:t xml:space="preserve">m </w:t>
      </w:r>
      <w:r w:rsidR="00B01C50" w:rsidRPr="00203F8A">
        <w:rPr>
          <w:bCs/>
          <w:sz w:val="24"/>
          <w:szCs w:val="24"/>
        </w:rPr>
        <w:t>relação ao parágrafo único, não se conseguiu avançar</w:t>
      </w:r>
      <w:r w:rsidR="000C49BC" w:rsidRPr="00203F8A">
        <w:rPr>
          <w:bCs/>
          <w:sz w:val="24"/>
          <w:szCs w:val="24"/>
        </w:rPr>
        <w:t xml:space="preserve"> no texto</w:t>
      </w:r>
      <w:r w:rsidR="00B01C50" w:rsidRPr="00203F8A">
        <w:rPr>
          <w:bCs/>
          <w:sz w:val="24"/>
          <w:szCs w:val="24"/>
        </w:rPr>
        <w:t xml:space="preserve">, em </w:t>
      </w:r>
      <w:r w:rsidR="00263E7B" w:rsidRPr="00203F8A">
        <w:rPr>
          <w:bCs/>
          <w:sz w:val="24"/>
          <w:szCs w:val="24"/>
        </w:rPr>
        <w:t>virt</w:t>
      </w:r>
      <w:r w:rsidR="00B01C50" w:rsidRPr="00203F8A">
        <w:rPr>
          <w:bCs/>
          <w:sz w:val="24"/>
          <w:szCs w:val="24"/>
        </w:rPr>
        <w:t>ude disso o presidente da CTIL sugeriu que se passasse para a análise do</w:t>
      </w:r>
      <w:r w:rsidR="00263E7B" w:rsidRPr="00203F8A">
        <w:rPr>
          <w:bCs/>
          <w:sz w:val="24"/>
          <w:szCs w:val="24"/>
        </w:rPr>
        <w:t xml:space="preserve"> artigo 4, que foi aprovado sem alterações. </w:t>
      </w:r>
      <w:r w:rsidR="00E56908" w:rsidRPr="00203F8A">
        <w:rPr>
          <w:bCs/>
          <w:sz w:val="24"/>
          <w:szCs w:val="24"/>
        </w:rPr>
        <w:t xml:space="preserve">A reunião se encerrou às 17h30min </w:t>
      </w:r>
      <w:r w:rsidR="00784AB7" w:rsidRPr="00203F8A">
        <w:rPr>
          <w:bCs/>
          <w:sz w:val="24"/>
          <w:szCs w:val="24"/>
        </w:rPr>
        <w:t>e iniciou</w:t>
      </w:r>
      <w:r w:rsidR="00E56908" w:rsidRPr="00203F8A">
        <w:rPr>
          <w:bCs/>
          <w:sz w:val="24"/>
          <w:szCs w:val="24"/>
        </w:rPr>
        <w:t xml:space="preserve"> no </w:t>
      </w:r>
      <w:r w:rsidR="00263E7B" w:rsidRPr="00203F8A">
        <w:rPr>
          <w:bCs/>
          <w:sz w:val="24"/>
          <w:szCs w:val="24"/>
        </w:rPr>
        <w:t xml:space="preserve">dia </w:t>
      </w:r>
      <w:r w:rsidR="00E56908" w:rsidRPr="00203F8A">
        <w:rPr>
          <w:bCs/>
          <w:sz w:val="24"/>
          <w:szCs w:val="24"/>
        </w:rPr>
        <w:t>seguinte</w:t>
      </w:r>
      <w:r w:rsidR="006B12A3" w:rsidRPr="00203F8A">
        <w:rPr>
          <w:bCs/>
          <w:sz w:val="24"/>
          <w:szCs w:val="24"/>
        </w:rPr>
        <w:t>,</w:t>
      </w:r>
      <w:r w:rsidR="00E56908" w:rsidRPr="00203F8A">
        <w:rPr>
          <w:bCs/>
          <w:sz w:val="24"/>
          <w:szCs w:val="24"/>
        </w:rPr>
        <w:t xml:space="preserve"> </w:t>
      </w:r>
      <w:r w:rsidR="00263E7B" w:rsidRPr="00203F8A">
        <w:rPr>
          <w:bCs/>
          <w:sz w:val="24"/>
          <w:szCs w:val="24"/>
        </w:rPr>
        <w:t>às 9h15mi</w:t>
      </w:r>
      <w:r w:rsidR="006B12A3" w:rsidRPr="00203F8A">
        <w:rPr>
          <w:bCs/>
          <w:sz w:val="24"/>
          <w:szCs w:val="24"/>
        </w:rPr>
        <w:t>n, com a</w:t>
      </w:r>
      <w:r w:rsidR="00E56908" w:rsidRPr="00203F8A">
        <w:rPr>
          <w:bCs/>
          <w:sz w:val="24"/>
          <w:szCs w:val="24"/>
        </w:rPr>
        <w:t xml:space="preserve"> </w:t>
      </w:r>
      <w:r w:rsidR="00263E7B" w:rsidRPr="00203F8A">
        <w:rPr>
          <w:bCs/>
          <w:sz w:val="24"/>
          <w:szCs w:val="24"/>
        </w:rPr>
        <w:t xml:space="preserve">continuidade </w:t>
      </w:r>
      <w:r w:rsidR="006B12A3" w:rsidRPr="00203F8A">
        <w:rPr>
          <w:bCs/>
          <w:sz w:val="24"/>
          <w:szCs w:val="24"/>
        </w:rPr>
        <w:t>d</w:t>
      </w:r>
      <w:r w:rsidR="00263E7B" w:rsidRPr="00203F8A">
        <w:rPr>
          <w:bCs/>
          <w:sz w:val="24"/>
          <w:szCs w:val="24"/>
        </w:rPr>
        <w:t xml:space="preserve">a avaliação do </w:t>
      </w:r>
      <w:r w:rsidR="00172DDB" w:rsidRPr="00203F8A">
        <w:rPr>
          <w:bCs/>
          <w:sz w:val="24"/>
          <w:szCs w:val="24"/>
        </w:rPr>
        <w:t xml:space="preserve">§ único </w:t>
      </w:r>
      <w:r w:rsidR="00263E7B" w:rsidRPr="00203F8A">
        <w:rPr>
          <w:bCs/>
          <w:sz w:val="24"/>
          <w:szCs w:val="24"/>
        </w:rPr>
        <w:t>do art. 3º</w:t>
      </w:r>
      <w:r w:rsidR="00784AB7" w:rsidRPr="00203F8A">
        <w:rPr>
          <w:bCs/>
          <w:sz w:val="24"/>
          <w:szCs w:val="24"/>
        </w:rPr>
        <w:t xml:space="preserve">. </w:t>
      </w:r>
      <w:r w:rsidR="00172DDB" w:rsidRPr="00203F8A">
        <w:rPr>
          <w:bCs/>
          <w:sz w:val="24"/>
          <w:szCs w:val="24"/>
        </w:rPr>
        <w:t xml:space="preserve"> </w:t>
      </w:r>
      <w:r w:rsidR="00B400CF" w:rsidRPr="00203F8A">
        <w:rPr>
          <w:bCs/>
          <w:sz w:val="24"/>
          <w:szCs w:val="24"/>
        </w:rPr>
        <w:t>A r</w:t>
      </w:r>
      <w:r w:rsidR="00263E7B" w:rsidRPr="00203F8A">
        <w:rPr>
          <w:bCs/>
          <w:sz w:val="24"/>
          <w:szCs w:val="24"/>
        </w:rPr>
        <w:t>epresentante do C</w:t>
      </w:r>
      <w:r w:rsidR="001567F5" w:rsidRPr="00203F8A">
        <w:rPr>
          <w:bCs/>
          <w:sz w:val="24"/>
          <w:szCs w:val="24"/>
        </w:rPr>
        <w:t>E</w:t>
      </w:r>
      <w:r w:rsidR="00B400CF" w:rsidRPr="00203F8A">
        <w:rPr>
          <w:bCs/>
          <w:sz w:val="24"/>
          <w:szCs w:val="24"/>
        </w:rPr>
        <w:t>R</w:t>
      </w:r>
      <w:r w:rsidR="00263E7B" w:rsidRPr="00203F8A">
        <w:rPr>
          <w:bCs/>
          <w:sz w:val="24"/>
          <w:szCs w:val="24"/>
        </w:rPr>
        <w:t>/RJ</w:t>
      </w:r>
      <w:r w:rsidR="00CB3D0A" w:rsidRPr="00203F8A">
        <w:rPr>
          <w:bCs/>
          <w:sz w:val="24"/>
          <w:szCs w:val="24"/>
        </w:rPr>
        <w:t>, Lívia Soalheiro,</w:t>
      </w:r>
      <w:r w:rsidR="00263E7B" w:rsidRPr="00203F8A">
        <w:rPr>
          <w:bCs/>
          <w:sz w:val="24"/>
          <w:szCs w:val="24"/>
        </w:rPr>
        <w:t xml:space="preserve"> e representantes da ANA elaboram uma nova redação que, para abarcar toda a discussão realizada, precisou ser estruturado em 3 parágrafos.</w:t>
      </w:r>
      <w:r w:rsidR="00B400CF" w:rsidRPr="00203F8A">
        <w:rPr>
          <w:bCs/>
          <w:sz w:val="24"/>
          <w:szCs w:val="24"/>
        </w:rPr>
        <w:t xml:space="preserve"> </w:t>
      </w:r>
      <w:r w:rsidR="00263E7B" w:rsidRPr="00203F8A">
        <w:rPr>
          <w:bCs/>
          <w:sz w:val="24"/>
          <w:szCs w:val="24"/>
        </w:rPr>
        <w:t>O § 1º, refere-se da não apresentação da proposta pelo Comitê,</w:t>
      </w:r>
      <w:r w:rsidR="00172DDB" w:rsidRPr="00203F8A">
        <w:rPr>
          <w:bCs/>
          <w:sz w:val="24"/>
          <w:szCs w:val="24"/>
        </w:rPr>
        <w:t xml:space="preserve"> </w:t>
      </w:r>
      <w:r w:rsidR="00263E7B" w:rsidRPr="00203F8A">
        <w:rPr>
          <w:bCs/>
          <w:sz w:val="24"/>
          <w:szCs w:val="24"/>
        </w:rPr>
        <w:t xml:space="preserve">que, como regra geral utiliza-se </w:t>
      </w:r>
      <w:r w:rsidR="00686672">
        <w:rPr>
          <w:bCs/>
          <w:sz w:val="24"/>
          <w:szCs w:val="24"/>
        </w:rPr>
        <w:t>da aplicação do IPCA;</w:t>
      </w:r>
      <w:r w:rsidR="00263E7B" w:rsidRPr="00203F8A">
        <w:rPr>
          <w:bCs/>
          <w:sz w:val="24"/>
          <w:szCs w:val="24"/>
        </w:rPr>
        <w:t xml:space="preserve"> o § 2º </w:t>
      </w:r>
      <w:r w:rsidR="00CB3D0A" w:rsidRPr="00203F8A">
        <w:rPr>
          <w:bCs/>
          <w:sz w:val="24"/>
          <w:szCs w:val="24"/>
        </w:rPr>
        <w:t>define que caso</w:t>
      </w:r>
      <w:r w:rsidR="00263E7B" w:rsidRPr="00203F8A">
        <w:rPr>
          <w:bCs/>
          <w:sz w:val="24"/>
          <w:szCs w:val="24"/>
        </w:rPr>
        <w:t xml:space="preserve"> o Comitê apresente a proposta o efeito do § 1º fica suspenso até que o Conselho se manifeste sobre </w:t>
      </w:r>
      <w:r w:rsidR="00686672">
        <w:rPr>
          <w:bCs/>
          <w:sz w:val="24"/>
          <w:szCs w:val="24"/>
        </w:rPr>
        <w:t xml:space="preserve">a proposta trazida pelo Comitê; </w:t>
      </w:r>
      <w:r w:rsidR="00263E7B" w:rsidRPr="00203F8A">
        <w:rPr>
          <w:bCs/>
          <w:sz w:val="24"/>
          <w:szCs w:val="24"/>
        </w:rPr>
        <w:t xml:space="preserve">e o § 3º esclarece que o prazo inicia no momento da publicação da Resolução. </w:t>
      </w:r>
      <w:r w:rsidR="00AF5E01" w:rsidRPr="00686672">
        <w:rPr>
          <w:bCs/>
          <w:color w:val="000000" w:themeColor="text1"/>
          <w:sz w:val="24"/>
          <w:szCs w:val="24"/>
        </w:rPr>
        <w:t xml:space="preserve">O Sr. Alexandre Vilella (CNI) reafirmou a posição contrária do setor a matéria e indicou que o texto proposto para § 2º do art. 3º quanto a suspensão do reajuste até que o Conselho de manifeste </w:t>
      </w:r>
      <w:proofErr w:type="gramStart"/>
      <w:r w:rsidR="00AF5E01" w:rsidRPr="00686672">
        <w:rPr>
          <w:bCs/>
          <w:color w:val="000000" w:themeColor="text1"/>
          <w:sz w:val="24"/>
          <w:szCs w:val="24"/>
        </w:rPr>
        <w:t>evoluiu.​</w:t>
      </w:r>
      <w:proofErr w:type="gramEnd"/>
      <w:r w:rsidR="00AF5E01" w:rsidRPr="00686672">
        <w:rPr>
          <w:bCs/>
          <w:color w:val="000000" w:themeColor="text1"/>
          <w:sz w:val="24"/>
          <w:szCs w:val="24"/>
        </w:rPr>
        <w:t xml:space="preserve"> O texto apresentado referente ao artigo 3. foi aprovado com as abstenções dos setores usuários (Indústria e Irrigantes - CNA). </w:t>
      </w:r>
      <w:r w:rsidR="00AF5E01" w:rsidRPr="00AF5E01">
        <w:rPr>
          <w:bCs/>
          <w:sz w:val="24"/>
          <w:szCs w:val="24"/>
        </w:rPr>
        <w:t>​</w:t>
      </w:r>
      <w:r w:rsidR="00257290" w:rsidRPr="00203F8A">
        <w:rPr>
          <w:b/>
          <w:bCs/>
          <w:color w:val="0000FF"/>
          <w:sz w:val="24"/>
          <w:szCs w:val="24"/>
        </w:rPr>
        <w:t>Item 6</w:t>
      </w:r>
      <w:r w:rsidR="00066671" w:rsidRPr="00203F8A">
        <w:rPr>
          <w:b/>
          <w:bCs/>
          <w:color w:val="0000FF"/>
          <w:sz w:val="24"/>
          <w:szCs w:val="24"/>
        </w:rPr>
        <w:t xml:space="preserve"> - </w:t>
      </w:r>
      <w:r w:rsidR="00394242" w:rsidRPr="00203F8A">
        <w:rPr>
          <w:b/>
          <w:bCs/>
          <w:color w:val="0000FF"/>
          <w:sz w:val="24"/>
          <w:szCs w:val="24"/>
        </w:rPr>
        <w:t xml:space="preserve">Continuidade da discussão sobre a Proposta de Resolução que “Define os procedimentos de indicação de representantes titulares e suplentes dos Ministérios e Secretarias Especiais da Presidência, dos Conselhos Estaduais de Recursos Hídricos, dos usuários e das organizações civis de recursos hídricos no Conselho Nacional de Recursos Hídricos e Institui o Cadastro de Organizações Civis de Recursos Hídricos. </w:t>
      </w:r>
      <w:r w:rsidR="001567F5" w:rsidRPr="00203F8A">
        <w:rPr>
          <w:bCs/>
          <w:sz w:val="24"/>
          <w:szCs w:val="24"/>
        </w:rPr>
        <w:t>O</w:t>
      </w:r>
      <w:r w:rsidR="001567F5" w:rsidRPr="00203F8A">
        <w:rPr>
          <w:bCs/>
          <w:color w:val="0000FF"/>
          <w:sz w:val="24"/>
          <w:szCs w:val="24"/>
        </w:rPr>
        <w:t xml:space="preserve"> </w:t>
      </w:r>
      <w:r w:rsidR="001567F5" w:rsidRPr="00203F8A">
        <w:rPr>
          <w:bCs/>
          <w:sz w:val="24"/>
          <w:szCs w:val="24"/>
        </w:rPr>
        <w:t>Sr. Sergio Gonçalves, Presidente da CTIL, esclareceu que a</w:t>
      </w:r>
      <w:r w:rsidR="0087081E" w:rsidRPr="00203F8A">
        <w:rPr>
          <w:bCs/>
          <w:sz w:val="24"/>
          <w:szCs w:val="24"/>
        </w:rPr>
        <w:t xml:space="preserve"> </w:t>
      </w:r>
      <w:r w:rsidR="00394242" w:rsidRPr="00203F8A">
        <w:rPr>
          <w:bCs/>
          <w:sz w:val="24"/>
          <w:szCs w:val="24"/>
        </w:rPr>
        <w:t>proposta busca compatibilizar as Resoluções do CNRH Nº 106/2010 e 159/2014</w:t>
      </w:r>
      <w:r w:rsidR="001567F5" w:rsidRPr="00203F8A">
        <w:rPr>
          <w:bCs/>
          <w:sz w:val="24"/>
          <w:szCs w:val="24"/>
        </w:rPr>
        <w:t>,</w:t>
      </w:r>
      <w:r w:rsidR="0087081E" w:rsidRPr="00203F8A">
        <w:rPr>
          <w:bCs/>
          <w:sz w:val="24"/>
          <w:szCs w:val="24"/>
        </w:rPr>
        <w:t xml:space="preserve"> solicitou ao Sr. Júlio Thadeu</w:t>
      </w:r>
      <w:r w:rsidR="00F904F6" w:rsidRPr="00203F8A">
        <w:rPr>
          <w:bCs/>
          <w:sz w:val="24"/>
          <w:szCs w:val="24"/>
        </w:rPr>
        <w:t xml:space="preserve"> Kettelhut (MMA)</w:t>
      </w:r>
      <w:r w:rsidR="0087081E" w:rsidRPr="00203F8A">
        <w:rPr>
          <w:bCs/>
          <w:sz w:val="24"/>
          <w:szCs w:val="24"/>
        </w:rPr>
        <w:t xml:space="preserve"> que explicasse como havia sido a discussão na reunião passada. Foi informado que os procedimentos e requisitos para inscrição no COREH e </w:t>
      </w:r>
      <w:r w:rsidR="0087081E" w:rsidRPr="00203F8A">
        <w:rPr>
          <w:bCs/>
          <w:sz w:val="24"/>
          <w:szCs w:val="24"/>
        </w:rPr>
        <w:lastRenderedPageBreak/>
        <w:t xml:space="preserve">habilitação para participar das </w:t>
      </w:r>
      <w:proofErr w:type="spellStart"/>
      <w:r w:rsidR="0087081E" w:rsidRPr="00203F8A">
        <w:rPr>
          <w:bCs/>
          <w:sz w:val="24"/>
          <w:szCs w:val="24"/>
        </w:rPr>
        <w:t>assembl</w:t>
      </w:r>
      <w:ins w:id="15" w:author="sonali" w:date="2018-02-15T14:16:00Z">
        <w:r w:rsidR="003520E7">
          <w:rPr>
            <w:bCs/>
            <w:sz w:val="24"/>
            <w:szCs w:val="24"/>
          </w:rPr>
          <w:t>é</w:t>
        </w:r>
      </w:ins>
      <w:del w:id="16" w:author="sonali" w:date="2018-02-15T14:16:00Z">
        <w:r w:rsidR="0087081E" w:rsidRPr="00203F8A" w:rsidDel="003520E7">
          <w:rPr>
            <w:bCs/>
            <w:sz w:val="24"/>
            <w:szCs w:val="24"/>
          </w:rPr>
          <w:delText>e</w:delText>
        </w:r>
      </w:del>
      <w:r w:rsidR="0087081E" w:rsidRPr="00203F8A">
        <w:rPr>
          <w:bCs/>
          <w:sz w:val="24"/>
          <w:szCs w:val="24"/>
        </w:rPr>
        <w:t>ias</w:t>
      </w:r>
      <w:proofErr w:type="spellEnd"/>
      <w:r w:rsidR="0087081E" w:rsidRPr="00203F8A">
        <w:rPr>
          <w:bCs/>
          <w:sz w:val="24"/>
          <w:szCs w:val="24"/>
        </w:rPr>
        <w:t xml:space="preserve"> foram debatidos</w:t>
      </w:r>
      <w:r w:rsidR="00FD62C8" w:rsidRPr="00203F8A">
        <w:rPr>
          <w:bCs/>
          <w:sz w:val="24"/>
          <w:szCs w:val="24"/>
        </w:rPr>
        <w:t xml:space="preserve"> item por item na última reunião,</w:t>
      </w:r>
      <w:r w:rsidR="0087081E" w:rsidRPr="00203F8A">
        <w:rPr>
          <w:bCs/>
          <w:sz w:val="24"/>
          <w:szCs w:val="24"/>
        </w:rPr>
        <w:t xml:space="preserve"> quando foram incluídas as modificações sugeridas, todas por consenso. Ficou como ponto de destaque o § 2º do art. 6, que </w:t>
      </w:r>
      <w:r w:rsidR="00F904F6" w:rsidRPr="00203F8A">
        <w:rPr>
          <w:bCs/>
          <w:sz w:val="24"/>
          <w:szCs w:val="24"/>
        </w:rPr>
        <w:t>apresenta</w:t>
      </w:r>
      <w:r w:rsidR="0087081E" w:rsidRPr="00203F8A">
        <w:rPr>
          <w:bCs/>
          <w:sz w:val="24"/>
          <w:szCs w:val="24"/>
        </w:rPr>
        <w:t xml:space="preserve"> uma lista de Organizações Não Governamentais </w:t>
      </w:r>
      <w:r w:rsidR="0087081E" w:rsidRPr="00203F8A">
        <w:rPr>
          <w:bCs/>
          <w:sz w:val="24"/>
          <w:szCs w:val="24"/>
          <w:u w:val="single"/>
        </w:rPr>
        <w:t>que não são passíveis</w:t>
      </w:r>
      <w:r w:rsidR="0087081E" w:rsidRPr="00203F8A">
        <w:rPr>
          <w:bCs/>
          <w:sz w:val="24"/>
          <w:szCs w:val="24"/>
        </w:rPr>
        <w:t xml:space="preserve"> de representação no CNRH. </w:t>
      </w:r>
      <w:r w:rsidR="00F904F6" w:rsidRPr="00203F8A">
        <w:rPr>
          <w:bCs/>
          <w:sz w:val="24"/>
          <w:szCs w:val="24"/>
        </w:rPr>
        <w:t>O Sr. José Tarcísio Fialho (</w:t>
      </w:r>
      <w:r w:rsidR="00F904F6" w:rsidRPr="00203F8A">
        <w:rPr>
          <w:b/>
          <w:bCs/>
          <w:sz w:val="24"/>
          <w:szCs w:val="24"/>
        </w:rPr>
        <w:t>CERH/PR</w:t>
      </w:r>
      <w:r w:rsidR="00F904F6" w:rsidRPr="00203F8A">
        <w:rPr>
          <w:bCs/>
          <w:sz w:val="24"/>
          <w:szCs w:val="24"/>
        </w:rPr>
        <w:t>) informou que participa de muitos conselhos no Paraná e que em todos eles,</w:t>
      </w:r>
      <w:r w:rsidR="00517F71">
        <w:rPr>
          <w:bCs/>
          <w:sz w:val="24"/>
          <w:szCs w:val="24"/>
        </w:rPr>
        <w:t xml:space="preserve"> sem exceção, os regulamentos somente </w:t>
      </w:r>
      <w:r w:rsidR="00F904F6" w:rsidRPr="00203F8A">
        <w:rPr>
          <w:bCs/>
          <w:sz w:val="24"/>
          <w:szCs w:val="24"/>
        </w:rPr>
        <w:t>define</w:t>
      </w:r>
      <w:r w:rsidR="00517F71">
        <w:rPr>
          <w:bCs/>
          <w:sz w:val="24"/>
          <w:szCs w:val="24"/>
        </w:rPr>
        <w:t>m</w:t>
      </w:r>
      <w:r w:rsidR="00F904F6" w:rsidRPr="00203F8A">
        <w:rPr>
          <w:bCs/>
          <w:sz w:val="24"/>
          <w:szCs w:val="24"/>
        </w:rPr>
        <w:t xml:space="preserve"> quem participa. </w:t>
      </w:r>
      <w:r w:rsidR="006F2166" w:rsidRPr="00203F8A">
        <w:rPr>
          <w:bCs/>
          <w:sz w:val="24"/>
          <w:szCs w:val="24"/>
        </w:rPr>
        <w:t xml:space="preserve">O Sr. Gustavo Gazzinelli </w:t>
      </w:r>
      <w:r w:rsidR="006F2166" w:rsidRPr="00517F71">
        <w:rPr>
          <w:b/>
          <w:bCs/>
          <w:sz w:val="24"/>
          <w:szCs w:val="24"/>
        </w:rPr>
        <w:t>(</w:t>
      </w:r>
      <w:proofErr w:type="spellStart"/>
      <w:r w:rsidR="00FD62C8" w:rsidRPr="00517F71">
        <w:rPr>
          <w:b/>
          <w:bCs/>
          <w:sz w:val="24"/>
          <w:szCs w:val="24"/>
        </w:rPr>
        <w:t>Fonasc</w:t>
      </w:r>
      <w:proofErr w:type="spellEnd"/>
      <w:r w:rsidR="006F2166" w:rsidRPr="00517F71">
        <w:rPr>
          <w:b/>
          <w:bCs/>
          <w:sz w:val="24"/>
          <w:szCs w:val="24"/>
        </w:rPr>
        <w:t>)</w:t>
      </w:r>
      <w:r w:rsidR="006F2166" w:rsidRPr="00203F8A">
        <w:rPr>
          <w:bCs/>
          <w:sz w:val="24"/>
          <w:szCs w:val="24"/>
        </w:rPr>
        <w:t>, apontou que a lista tem várias entidades com fins lucrativos, assim não se enquadraria</w:t>
      </w:r>
      <w:r w:rsidR="00517F71">
        <w:rPr>
          <w:bCs/>
          <w:sz w:val="24"/>
          <w:szCs w:val="24"/>
        </w:rPr>
        <w:t>m</w:t>
      </w:r>
      <w:r w:rsidR="006F2166" w:rsidRPr="00203F8A">
        <w:rPr>
          <w:bCs/>
          <w:sz w:val="24"/>
          <w:szCs w:val="24"/>
        </w:rPr>
        <w:t xml:space="preserve"> como ONG</w:t>
      </w:r>
      <w:r w:rsidR="00FD62C8" w:rsidRPr="00203F8A">
        <w:rPr>
          <w:bCs/>
          <w:sz w:val="24"/>
          <w:szCs w:val="24"/>
        </w:rPr>
        <w:t>s</w:t>
      </w:r>
      <w:r w:rsidR="006F2166" w:rsidRPr="00203F8A">
        <w:rPr>
          <w:bCs/>
          <w:sz w:val="24"/>
          <w:szCs w:val="24"/>
        </w:rPr>
        <w:t xml:space="preserve"> e</w:t>
      </w:r>
      <w:r w:rsidR="00FD62C8" w:rsidRPr="00203F8A">
        <w:rPr>
          <w:bCs/>
          <w:sz w:val="24"/>
          <w:szCs w:val="24"/>
        </w:rPr>
        <w:t>,</w:t>
      </w:r>
      <w:r w:rsidR="006F2166" w:rsidRPr="00203F8A">
        <w:rPr>
          <w:bCs/>
          <w:sz w:val="24"/>
          <w:szCs w:val="24"/>
        </w:rPr>
        <w:t xml:space="preserve"> que não deveria existir duplicidade de representação. </w:t>
      </w:r>
      <w:r w:rsidR="0085490C" w:rsidRPr="00203F8A">
        <w:rPr>
          <w:bCs/>
          <w:sz w:val="24"/>
          <w:szCs w:val="24"/>
        </w:rPr>
        <w:t xml:space="preserve">Sugeriu que se fizesse uma conceituação do que se entende por organização não governamental, segundo informou o termo mais correto é organização de sociedade civil. </w:t>
      </w:r>
      <w:r w:rsidR="00941240" w:rsidRPr="00203F8A">
        <w:rPr>
          <w:bCs/>
          <w:sz w:val="24"/>
          <w:szCs w:val="24"/>
        </w:rPr>
        <w:t>Enfatizou</w:t>
      </w:r>
      <w:r w:rsidR="00FD62C8" w:rsidRPr="00203F8A">
        <w:rPr>
          <w:bCs/>
          <w:sz w:val="24"/>
          <w:szCs w:val="24"/>
        </w:rPr>
        <w:t>, também,</w:t>
      </w:r>
      <w:r w:rsidR="00941240" w:rsidRPr="00203F8A">
        <w:rPr>
          <w:bCs/>
          <w:sz w:val="24"/>
          <w:szCs w:val="24"/>
        </w:rPr>
        <w:t xml:space="preserve"> que precisa definir organizações técnicas de ensino e de pesquisa, </w:t>
      </w:r>
      <w:r w:rsidR="006401C9" w:rsidRPr="00203F8A">
        <w:rPr>
          <w:bCs/>
          <w:sz w:val="24"/>
          <w:szCs w:val="24"/>
        </w:rPr>
        <w:t>O Sr. Ney Murtha (</w:t>
      </w:r>
      <w:r w:rsidR="006401C9" w:rsidRPr="00203F8A">
        <w:rPr>
          <w:b/>
          <w:bCs/>
          <w:sz w:val="24"/>
          <w:szCs w:val="24"/>
        </w:rPr>
        <w:t>ANA</w:t>
      </w:r>
      <w:r w:rsidR="006401C9" w:rsidRPr="00203F8A">
        <w:rPr>
          <w:bCs/>
          <w:sz w:val="24"/>
          <w:szCs w:val="24"/>
        </w:rPr>
        <w:t>) destacou que a legislação citada classifica o que pode ser</w:t>
      </w:r>
      <w:r w:rsidR="00E50F06">
        <w:rPr>
          <w:bCs/>
          <w:sz w:val="24"/>
          <w:szCs w:val="24"/>
        </w:rPr>
        <w:t xml:space="preserve"> reconhecido como OSCIP, não tendo relação com </w:t>
      </w:r>
      <w:r w:rsidR="006401C9" w:rsidRPr="00203F8A">
        <w:rPr>
          <w:bCs/>
          <w:sz w:val="24"/>
          <w:szCs w:val="24"/>
        </w:rPr>
        <w:t>ONG</w:t>
      </w:r>
      <w:r w:rsidR="00E50F06">
        <w:rPr>
          <w:bCs/>
          <w:sz w:val="24"/>
          <w:szCs w:val="24"/>
        </w:rPr>
        <w:t>S</w:t>
      </w:r>
      <w:r w:rsidR="006401C9" w:rsidRPr="00203F8A">
        <w:rPr>
          <w:bCs/>
          <w:sz w:val="24"/>
          <w:szCs w:val="24"/>
        </w:rPr>
        <w:t>, com representação da sociedade civil, no âmbito do Conselho. Apontou que existem muitas associações que t</w:t>
      </w:r>
      <w:r w:rsidR="00E50F06">
        <w:rPr>
          <w:bCs/>
          <w:sz w:val="24"/>
          <w:szCs w:val="24"/>
        </w:rPr>
        <w:t>ê</w:t>
      </w:r>
      <w:r w:rsidR="006401C9" w:rsidRPr="00203F8A">
        <w:rPr>
          <w:bCs/>
          <w:sz w:val="24"/>
          <w:szCs w:val="24"/>
        </w:rPr>
        <w:t>m como finalidade estatutária a defesa de alguns interesses difuso</w:t>
      </w:r>
      <w:ins w:id="17" w:author="sonali" w:date="2018-02-15T14:15:00Z">
        <w:r w:rsidR="004160BD">
          <w:rPr>
            <w:bCs/>
            <w:sz w:val="24"/>
            <w:szCs w:val="24"/>
          </w:rPr>
          <w:t>s</w:t>
        </w:r>
      </w:ins>
      <w:r w:rsidR="006401C9" w:rsidRPr="00203F8A">
        <w:rPr>
          <w:bCs/>
          <w:sz w:val="24"/>
          <w:szCs w:val="24"/>
        </w:rPr>
        <w:t>, relacionados a recursos hídricos, e que poderiam contribuir no âmbito do Conselho Nacional.</w:t>
      </w:r>
      <w:r w:rsidR="00625B05" w:rsidRPr="00203F8A">
        <w:rPr>
          <w:bCs/>
          <w:sz w:val="24"/>
          <w:szCs w:val="24"/>
        </w:rPr>
        <w:t xml:space="preserve"> Solicitou, assim, que fosse excluída da lista o inciso II - os sindicatos, as associações de classe ou de representação de categoria profissional. </w:t>
      </w:r>
      <w:r w:rsidR="006401C9" w:rsidRPr="00203F8A">
        <w:rPr>
          <w:bCs/>
          <w:sz w:val="24"/>
          <w:szCs w:val="24"/>
        </w:rPr>
        <w:t xml:space="preserve"> A </w:t>
      </w:r>
      <w:proofErr w:type="spellStart"/>
      <w:r w:rsidR="006401C9" w:rsidRPr="00203F8A">
        <w:rPr>
          <w:bCs/>
          <w:sz w:val="24"/>
          <w:szCs w:val="24"/>
        </w:rPr>
        <w:t>Srª</w:t>
      </w:r>
      <w:proofErr w:type="spellEnd"/>
      <w:r w:rsidR="006401C9" w:rsidRPr="00203F8A">
        <w:rPr>
          <w:bCs/>
          <w:sz w:val="24"/>
          <w:szCs w:val="24"/>
        </w:rPr>
        <w:t xml:space="preserve">. Célia Rennó </w:t>
      </w:r>
      <w:r w:rsidR="006401C9" w:rsidRPr="005408EF">
        <w:rPr>
          <w:b/>
          <w:bCs/>
          <w:sz w:val="24"/>
          <w:szCs w:val="24"/>
        </w:rPr>
        <w:t>(OTEPS)</w:t>
      </w:r>
      <w:r w:rsidR="006401C9" w:rsidRPr="00203F8A">
        <w:rPr>
          <w:b/>
          <w:bCs/>
          <w:sz w:val="24"/>
          <w:szCs w:val="24"/>
        </w:rPr>
        <w:t xml:space="preserve"> </w:t>
      </w:r>
      <w:r w:rsidR="00F15562" w:rsidRPr="00203F8A">
        <w:rPr>
          <w:bCs/>
          <w:sz w:val="24"/>
          <w:szCs w:val="24"/>
        </w:rPr>
        <w:t>explicou</w:t>
      </w:r>
      <w:r w:rsidR="006401C9" w:rsidRPr="00203F8A">
        <w:rPr>
          <w:bCs/>
          <w:sz w:val="24"/>
          <w:szCs w:val="24"/>
        </w:rPr>
        <w:t xml:space="preserve"> que </w:t>
      </w:r>
      <w:r w:rsidR="00F15562" w:rsidRPr="00203F8A">
        <w:rPr>
          <w:bCs/>
          <w:sz w:val="24"/>
          <w:szCs w:val="24"/>
        </w:rPr>
        <w:t xml:space="preserve">os sindicatos participam do </w:t>
      </w:r>
      <w:r w:rsidR="006401C9" w:rsidRPr="00203F8A">
        <w:rPr>
          <w:bCs/>
          <w:sz w:val="24"/>
          <w:szCs w:val="24"/>
        </w:rPr>
        <w:t xml:space="preserve">CONAMA </w:t>
      </w:r>
      <w:r w:rsidR="00F15562" w:rsidRPr="00203F8A">
        <w:rPr>
          <w:bCs/>
          <w:sz w:val="24"/>
          <w:szCs w:val="24"/>
        </w:rPr>
        <w:t xml:space="preserve">em uma </w:t>
      </w:r>
      <w:r w:rsidR="006401C9" w:rsidRPr="00203F8A">
        <w:rPr>
          <w:bCs/>
          <w:sz w:val="24"/>
          <w:szCs w:val="24"/>
        </w:rPr>
        <w:t xml:space="preserve">classificação específica, </w:t>
      </w:r>
      <w:r w:rsidR="00F15562" w:rsidRPr="00203F8A">
        <w:rPr>
          <w:bCs/>
          <w:sz w:val="24"/>
          <w:szCs w:val="24"/>
        </w:rPr>
        <w:t>não como ONG.</w:t>
      </w:r>
      <w:r w:rsidR="00FD62C8" w:rsidRPr="00203F8A">
        <w:rPr>
          <w:bCs/>
          <w:sz w:val="24"/>
          <w:szCs w:val="24"/>
        </w:rPr>
        <w:t xml:space="preserve"> E que ao </w:t>
      </w:r>
      <w:r w:rsidR="0068525A">
        <w:rPr>
          <w:bCs/>
          <w:sz w:val="24"/>
          <w:szCs w:val="24"/>
        </w:rPr>
        <w:t xml:space="preserve">se </w:t>
      </w:r>
      <w:r w:rsidR="00FD62C8" w:rsidRPr="00203F8A">
        <w:rPr>
          <w:bCs/>
          <w:sz w:val="24"/>
          <w:szCs w:val="24"/>
        </w:rPr>
        <w:t>pegar a lista do CONAMA como exemplo pode ter gerado confusão.</w:t>
      </w:r>
      <w:r w:rsidR="00F15562" w:rsidRPr="00203F8A">
        <w:rPr>
          <w:bCs/>
          <w:sz w:val="24"/>
          <w:szCs w:val="24"/>
        </w:rPr>
        <w:t xml:space="preserve"> </w:t>
      </w:r>
      <w:r w:rsidR="00941240" w:rsidRPr="00203F8A">
        <w:rPr>
          <w:bCs/>
          <w:sz w:val="24"/>
          <w:szCs w:val="24"/>
        </w:rPr>
        <w:t xml:space="preserve">A </w:t>
      </w:r>
      <w:proofErr w:type="spellStart"/>
      <w:r w:rsidR="00941240" w:rsidRPr="00203F8A">
        <w:rPr>
          <w:bCs/>
          <w:sz w:val="24"/>
          <w:szCs w:val="24"/>
        </w:rPr>
        <w:t>Sra</w:t>
      </w:r>
      <w:proofErr w:type="spellEnd"/>
      <w:r w:rsidR="00941240" w:rsidRPr="00203F8A">
        <w:rPr>
          <w:bCs/>
          <w:sz w:val="24"/>
          <w:szCs w:val="24"/>
        </w:rPr>
        <w:t xml:space="preserve"> </w:t>
      </w:r>
      <w:proofErr w:type="spellStart"/>
      <w:r w:rsidR="00941240" w:rsidRPr="00203F8A">
        <w:rPr>
          <w:bCs/>
          <w:sz w:val="24"/>
          <w:szCs w:val="24"/>
        </w:rPr>
        <w:t>Sonáli</w:t>
      </w:r>
      <w:proofErr w:type="spellEnd"/>
      <w:r w:rsidR="00941240" w:rsidRPr="00203F8A">
        <w:rPr>
          <w:bCs/>
          <w:sz w:val="24"/>
          <w:szCs w:val="24"/>
        </w:rPr>
        <w:t xml:space="preserve"> Cavalcanti (</w:t>
      </w:r>
      <w:r w:rsidR="00941240" w:rsidRPr="00203F8A">
        <w:rPr>
          <w:b/>
          <w:bCs/>
          <w:sz w:val="24"/>
          <w:szCs w:val="24"/>
        </w:rPr>
        <w:t>Concessionarias</w:t>
      </w:r>
      <w:r w:rsidR="00941240" w:rsidRPr="00203F8A">
        <w:rPr>
          <w:bCs/>
          <w:sz w:val="24"/>
          <w:szCs w:val="24"/>
        </w:rPr>
        <w:t xml:space="preserve">) remeteu ao </w:t>
      </w:r>
      <w:proofErr w:type="spellStart"/>
      <w:r w:rsidR="00941240" w:rsidRPr="00203F8A">
        <w:rPr>
          <w:bCs/>
          <w:sz w:val="24"/>
          <w:szCs w:val="24"/>
        </w:rPr>
        <w:t>paragrafo</w:t>
      </w:r>
      <w:proofErr w:type="spellEnd"/>
      <w:r w:rsidR="00941240" w:rsidRPr="00203F8A">
        <w:rPr>
          <w:bCs/>
          <w:sz w:val="24"/>
          <w:szCs w:val="24"/>
        </w:rPr>
        <w:t xml:space="preserve"> 1 do art. </w:t>
      </w:r>
      <w:r w:rsidR="0099722C" w:rsidRPr="00203F8A">
        <w:rPr>
          <w:bCs/>
          <w:sz w:val="24"/>
          <w:szCs w:val="24"/>
        </w:rPr>
        <w:t xml:space="preserve">5º, o qual cita que </w:t>
      </w:r>
      <w:r w:rsidR="00941240" w:rsidRPr="00203F8A">
        <w:rPr>
          <w:bCs/>
          <w:sz w:val="24"/>
          <w:szCs w:val="24"/>
        </w:rPr>
        <w:t xml:space="preserve">para efeito </w:t>
      </w:r>
      <w:r w:rsidR="00FD62C8" w:rsidRPr="00203F8A">
        <w:rPr>
          <w:bCs/>
          <w:sz w:val="24"/>
          <w:szCs w:val="24"/>
        </w:rPr>
        <w:t>da</w:t>
      </w:r>
      <w:r w:rsidR="00941240" w:rsidRPr="00203F8A">
        <w:rPr>
          <w:bCs/>
          <w:sz w:val="24"/>
          <w:szCs w:val="24"/>
        </w:rPr>
        <w:t xml:space="preserve"> resolução, são organizações não governamentais as que tenham como objetivo principal nos seus estatutos por intermédio de suas atividades pelo menos uma das referidas atividades citadas neste artigo. </w:t>
      </w:r>
      <w:r w:rsidR="00FD62C8" w:rsidRPr="00203F8A">
        <w:rPr>
          <w:bCs/>
          <w:sz w:val="24"/>
          <w:szCs w:val="24"/>
        </w:rPr>
        <w:t>Neste ponto, o</w:t>
      </w:r>
      <w:r w:rsidR="0099722C" w:rsidRPr="00203F8A">
        <w:rPr>
          <w:bCs/>
          <w:sz w:val="24"/>
          <w:szCs w:val="24"/>
        </w:rPr>
        <w:t xml:space="preserve"> </w:t>
      </w:r>
      <w:r w:rsidR="0087081E" w:rsidRPr="00203F8A">
        <w:rPr>
          <w:bCs/>
          <w:sz w:val="24"/>
          <w:szCs w:val="24"/>
        </w:rPr>
        <w:t>Sr.</w:t>
      </w:r>
      <w:r w:rsidR="005408EF">
        <w:rPr>
          <w:bCs/>
          <w:sz w:val="24"/>
          <w:szCs w:val="24"/>
        </w:rPr>
        <w:t xml:space="preserve"> Gustavo </w:t>
      </w:r>
      <w:proofErr w:type="spellStart"/>
      <w:r w:rsidR="005408EF">
        <w:rPr>
          <w:bCs/>
          <w:sz w:val="24"/>
          <w:szCs w:val="24"/>
        </w:rPr>
        <w:t>Gazinelli</w:t>
      </w:r>
      <w:proofErr w:type="spellEnd"/>
      <w:r w:rsidR="00FD62C8" w:rsidRPr="00203F8A">
        <w:rPr>
          <w:bCs/>
          <w:sz w:val="24"/>
          <w:szCs w:val="24"/>
        </w:rPr>
        <w:t xml:space="preserve"> questionou </w:t>
      </w:r>
      <w:r w:rsidR="0087081E" w:rsidRPr="00203F8A">
        <w:rPr>
          <w:bCs/>
          <w:sz w:val="24"/>
          <w:szCs w:val="24"/>
        </w:rPr>
        <w:t xml:space="preserve">o § 1º do art. 5, </w:t>
      </w:r>
      <w:r w:rsidR="00F904F6" w:rsidRPr="00203F8A">
        <w:rPr>
          <w:bCs/>
          <w:sz w:val="24"/>
          <w:szCs w:val="24"/>
        </w:rPr>
        <w:t>s</w:t>
      </w:r>
      <w:r w:rsidR="0087081E" w:rsidRPr="00203F8A">
        <w:rPr>
          <w:bCs/>
          <w:sz w:val="24"/>
          <w:szCs w:val="24"/>
        </w:rPr>
        <w:t xml:space="preserve">egundo ele, estava havendo uma excessiva regulamentação para as ONGs. Solicitou, assim, que o § 1º fosse excluído. </w:t>
      </w:r>
      <w:r w:rsidR="009954AB" w:rsidRPr="00203F8A">
        <w:rPr>
          <w:bCs/>
          <w:sz w:val="24"/>
          <w:szCs w:val="24"/>
        </w:rPr>
        <w:t xml:space="preserve">O presidente da CTIL, Sergio Gonçalves, pediu a compreensão </w:t>
      </w:r>
      <w:r w:rsidR="0081100E" w:rsidRPr="00203F8A">
        <w:rPr>
          <w:bCs/>
          <w:sz w:val="24"/>
          <w:szCs w:val="24"/>
        </w:rPr>
        <w:t>de todos</w:t>
      </w:r>
      <w:r w:rsidR="009954AB" w:rsidRPr="00203F8A">
        <w:rPr>
          <w:bCs/>
          <w:sz w:val="24"/>
          <w:szCs w:val="24"/>
        </w:rPr>
        <w:t xml:space="preserve"> para suspender a discussão da proposta, em função da necessidade de antecipar a discussão do item</w:t>
      </w:r>
      <w:r w:rsidR="009954AB" w:rsidRPr="00203F8A">
        <w:rPr>
          <w:b/>
          <w:bCs/>
          <w:color w:val="0000FF"/>
          <w:sz w:val="24"/>
          <w:szCs w:val="24"/>
        </w:rPr>
        <w:t xml:space="preserve"> </w:t>
      </w:r>
      <w:r w:rsidR="008537EE" w:rsidRPr="00203F8A">
        <w:rPr>
          <w:bCs/>
          <w:sz w:val="24"/>
          <w:szCs w:val="24"/>
        </w:rPr>
        <w:t>8, solicitando a inversão de pauta.</w:t>
      </w:r>
      <w:r w:rsidR="009954AB" w:rsidRPr="00203F8A">
        <w:rPr>
          <w:b/>
          <w:bCs/>
          <w:sz w:val="24"/>
          <w:szCs w:val="24"/>
        </w:rPr>
        <w:t xml:space="preserve"> </w:t>
      </w:r>
      <w:r w:rsidR="0081100E" w:rsidRPr="00203F8A">
        <w:rPr>
          <w:bCs/>
          <w:sz w:val="24"/>
          <w:szCs w:val="24"/>
        </w:rPr>
        <w:t xml:space="preserve">O </w:t>
      </w:r>
      <w:r w:rsidR="00B25120" w:rsidRPr="00203F8A">
        <w:rPr>
          <w:bCs/>
          <w:sz w:val="24"/>
          <w:szCs w:val="24"/>
        </w:rPr>
        <w:t>item 6</w:t>
      </w:r>
      <w:r w:rsidR="0081100E" w:rsidRPr="00203F8A">
        <w:rPr>
          <w:bCs/>
          <w:sz w:val="24"/>
          <w:szCs w:val="24"/>
        </w:rPr>
        <w:t xml:space="preserve"> voltou a ser debatido após o almoço, ocasião em que,</w:t>
      </w:r>
      <w:r w:rsidR="0081100E" w:rsidRPr="00203F8A">
        <w:rPr>
          <w:b/>
          <w:bCs/>
          <w:sz w:val="24"/>
          <w:szCs w:val="24"/>
        </w:rPr>
        <w:t xml:space="preserve"> </w:t>
      </w:r>
      <w:r w:rsidR="0081100E" w:rsidRPr="00203F8A">
        <w:rPr>
          <w:bCs/>
          <w:sz w:val="24"/>
          <w:szCs w:val="24"/>
        </w:rPr>
        <w:t xml:space="preserve">após debates e não havendo consenso, o presidente da CTIL colocou em votação duas propostas de encaminhamento: (I) excluir o § 2º do art. 6; (II) excluir o § 2º do art. 6 e o § 1º do art. 5. A maioria dos presentes manifestou pela exclusão de ambos os parágrafos. Sendo assim, realizou-se os ajustes nos artigos 5 e 6, que </w:t>
      </w:r>
      <w:r w:rsidR="00012E63">
        <w:rPr>
          <w:bCs/>
          <w:sz w:val="24"/>
          <w:szCs w:val="24"/>
        </w:rPr>
        <w:t>passaram a ter parágrafo único, ficando com a seguinte redação</w:t>
      </w:r>
      <w:r w:rsidR="0033651F">
        <w:rPr>
          <w:bCs/>
          <w:sz w:val="24"/>
          <w:szCs w:val="24"/>
        </w:rPr>
        <w:t>:</w:t>
      </w:r>
    </w:p>
    <w:p w:rsidR="0033651F" w:rsidRDefault="0033651F" w:rsidP="0033651F">
      <w:pPr>
        <w:tabs>
          <w:tab w:val="left" w:pos="851"/>
          <w:tab w:val="left" w:pos="1134"/>
        </w:tabs>
        <w:suppressAutoHyphens/>
        <w:autoSpaceDE w:val="0"/>
        <w:autoSpaceDN w:val="0"/>
        <w:adjustRightInd w:val="0"/>
        <w:jc w:val="both"/>
      </w:pPr>
    </w:p>
    <w:p w:rsidR="00012E63" w:rsidRPr="0033651F" w:rsidRDefault="0033651F" w:rsidP="0033651F">
      <w:pPr>
        <w:tabs>
          <w:tab w:val="left" w:pos="851"/>
          <w:tab w:val="left" w:pos="1134"/>
        </w:tabs>
        <w:suppressAutoHyphens/>
        <w:autoSpaceDE w:val="0"/>
        <w:autoSpaceDN w:val="0"/>
        <w:adjustRightInd w:val="0"/>
        <w:jc w:val="both"/>
        <w:rPr>
          <w:bCs/>
          <w:sz w:val="22"/>
          <w:szCs w:val="22"/>
        </w:rPr>
      </w:pPr>
      <w:r w:rsidRPr="0033651F">
        <w:rPr>
          <w:sz w:val="22"/>
          <w:szCs w:val="22"/>
        </w:rPr>
        <w:t xml:space="preserve">Art. </w:t>
      </w:r>
      <w:r w:rsidR="00012E63" w:rsidRPr="0033651F">
        <w:rPr>
          <w:sz w:val="22"/>
          <w:szCs w:val="22"/>
        </w:rPr>
        <w:t>5º Para os fins de representação no âmbito do CNRH, são reconhecidas como organizações civis de recursos hídricos entidades sem fins lucrativos em cujos objetivos sociais, previstos em seus estatutos, conste ao menos uma das seg</w:t>
      </w:r>
      <w:r w:rsidRPr="0033651F">
        <w:rPr>
          <w:sz w:val="22"/>
          <w:szCs w:val="22"/>
        </w:rPr>
        <w:t xml:space="preserve">uintes atividades e atribuições: </w:t>
      </w:r>
      <w:r w:rsidR="00012E63" w:rsidRPr="0033651F">
        <w:rPr>
          <w:sz w:val="22"/>
          <w:szCs w:val="22"/>
        </w:rPr>
        <w:t>I - defesa, preservação e conservação de recursos hídricos;</w:t>
      </w:r>
      <w:r w:rsidRPr="0033651F">
        <w:rPr>
          <w:bCs/>
          <w:sz w:val="22"/>
          <w:szCs w:val="22"/>
        </w:rPr>
        <w:t xml:space="preserve"> </w:t>
      </w:r>
      <w:r w:rsidR="00012E63" w:rsidRPr="0033651F">
        <w:rPr>
          <w:sz w:val="22"/>
          <w:szCs w:val="22"/>
        </w:rPr>
        <w:t>II - promoção do desenvolvimento sustentável em ações de gestão de recursos hídricos;</w:t>
      </w:r>
      <w:r w:rsidRPr="0033651F">
        <w:rPr>
          <w:bCs/>
          <w:sz w:val="22"/>
          <w:szCs w:val="22"/>
        </w:rPr>
        <w:t xml:space="preserve"> </w:t>
      </w:r>
      <w:r w:rsidR="00012E63" w:rsidRPr="0033651F">
        <w:rPr>
          <w:sz w:val="22"/>
          <w:szCs w:val="22"/>
        </w:rPr>
        <w:t>III - produção e divulgação de informações, desenvolvimento de conhecimento e de tecnologias relacionados com recursos hídricos;</w:t>
      </w:r>
      <w:r w:rsidRPr="0033651F">
        <w:rPr>
          <w:sz w:val="22"/>
          <w:szCs w:val="22"/>
        </w:rPr>
        <w:t xml:space="preserve"> </w:t>
      </w:r>
      <w:r w:rsidR="00012E63" w:rsidRPr="0033651F">
        <w:rPr>
          <w:sz w:val="22"/>
          <w:szCs w:val="22"/>
        </w:rPr>
        <w:t>IV - defesa de interesses difusos e coletivos da sociedade relacionados com recursos hídricos.</w:t>
      </w:r>
      <w:r w:rsidRPr="0033651F">
        <w:rPr>
          <w:sz w:val="22"/>
          <w:szCs w:val="22"/>
        </w:rPr>
        <w:t xml:space="preserve"> </w:t>
      </w:r>
      <w:r w:rsidRPr="0033651F">
        <w:rPr>
          <w:bCs/>
          <w:sz w:val="22"/>
          <w:szCs w:val="22"/>
        </w:rPr>
        <w:t xml:space="preserve">Parágrafo único: </w:t>
      </w:r>
      <w:r w:rsidR="00012E63" w:rsidRPr="0033651F">
        <w:rPr>
          <w:sz w:val="22"/>
          <w:szCs w:val="22"/>
        </w:rPr>
        <w:t>O requisito de não ter fins lucrativos não se aplica às o</w:t>
      </w:r>
      <w:r w:rsidRPr="0033651F">
        <w:rPr>
          <w:sz w:val="22"/>
          <w:szCs w:val="22"/>
        </w:rPr>
        <w:t>rganizações de ensino e pesquisa.</w:t>
      </w:r>
    </w:p>
    <w:p w:rsidR="00012E63" w:rsidRPr="0033651F" w:rsidRDefault="00012E63" w:rsidP="00012E63">
      <w:pPr>
        <w:jc w:val="both"/>
        <w:rPr>
          <w:color w:val="FF0000"/>
          <w:sz w:val="22"/>
          <w:szCs w:val="22"/>
        </w:rPr>
      </w:pPr>
    </w:p>
    <w:p w:rsidR="00012E63" w:rsidRPr="0033651F" w:rsidRDefault="00012E63" w:rsidP="00012E63">
      <w:pPr>
        <w:jc w:val="both"/>
        <w:rPr>
          <w:sz w:val="22"/>
          <w:szCs w:val="22"/>
        </w:rPr>
      </w:pPr>
      <w:r w:rsidRPr="0033651F">
        <w:rPr>
          <w:sz w:val="22"/>
          <w:szCs w:val="22"/>
        </w:rPr>
        <w:t>Art. 6º As organizações civis de recursos hídricos escolherão seus representantes, indicando cada um dos setores abaixo relacionados:</w:t>
      </w:r>
      <w:r w:rsidR="0033651F" w:rsidRPr="0033651F">
        <w:rPr>
          <w:sz w:val="22"/>
          <w:szCs w:val="22"/>
        </w:rPr>
        <w:t xml:space="preserve"> </w:t>
      </w:r>
      <w:r w:rsidRPr="0033651F">
        <w:rPr>
          <w:sz w:val="22"/>
          <w:szCs w:val="22"/>
        </w:rPr>
        <w:t>I - comitês e consórcios e associações intermunicipais de bacia hidrográfica;</w:t>
      </w:r>
      <w:r w:rsidR="0033651F" w:rsidRPr="0033651F">
        <w:rPr>
          <w:sz w:val="22"/>
          <w:szCs w:val="22"/>
        </w:rPr>
        <w:t xml:space="preserve"> </w:t>
      </w:r>
      <w:r w:rsidRPr="0033651F">
        <w:rPr>
          <w:sz w:val="22"/>
          <w:szCs w:val="22"/>
        </w:rPr>
        <w:t>II - organizações técnicas e instituições de ensino e pesquisa com interesse na área de recursos hídricos; e</w:t>
      </w:r>
      <w:r w:rsidR="0033651F" w:rsidRPr="0033651F">
        <w:rPr>
          <w:sz w:val="22"/>
          <w:szCs w:val="22"/>
        </w:rPr>
        <w:t xml:space="preserve"> </w:t>
      </w:r>
      <w:r w:rsidRPr="0033651F">
        <w:rPr>
          <w:sz w:val="22"/>
          <w:szCs w:val="22"/>
        </w:rPr>
        <w:t>III - organizações não-governamentais com objetivos de defesa de interesses difusos e coletivos da sociedade.</w:t>
      </w:r>
      <w:r w:rsidR="0033651F" w:rsidRPr="0033651F">
        <w:rPr>
          <w:sz w:val="22"/>
          <w:szCs w:val="22"/>
        </w:rPr>
        <w:t xml:space="preserve"> </w:t>
      </w:r>
      <w:r w:rsidRPr="0033651F">
        <w:rPr>
          <w:sz w:val="22"/>
          <w:szCs w:val="22"/>
        </w:rPr>
        <w:t xml:space="preserve">Parágrafo </w:t>
      </w:r>
      <w:r w:rsidR="0033651F" w:rsidRPr="0033651F">
        <w:rPr>
          <w:color w:val="000000" w:themeColor="text1"/>
          <w:sz w:val="22"/>
          <w:szCs w:val="22"/>
        </w:rPr>
        <w:t>Único</w:t>
      </w:r>
      <w:r w:rsidRPr="0033651F">
        <w:rPr>
          <w:color w:val="000000" w:themeColor="text1"/>
          <w:sz w:val="22"/>
          <w:szCs w:val="22"/>
        </w:rPr>
        <w:t xml:space="preserve">. As </w:t>
      </w:r>
      <w:r w:rsidRPr="0033651F">
        <w:rPr>
          <w:sz w:val="22"/>
          <w:szCs w:val="22"/>
        </w:rPr>
        <w:t xml:space="preserve">organizações listadas nos incisos II e III do </w:t>
      </w:r>
      <w:r w:rsidRPr="0033651F">
        <w:rPr>
          <w:i/>
          <w:iCs/>
          <w:sz w:val="22"/>
          <w:szCs w:val="22"/>
        </w:rPr>
        <w:t xml:space="preserve">caput </w:t>
      </w:r>
      <w:r w:rsidRPr="0033651F">
        <w:rPr>
          <w:sz w:val="22"/>
          <w:szCs w:val="22"/>
        </w:rPr>
        <w:t>deverão comprovar atuação na área</w:t>
      </w:r>
      <w:r w:rsidR="0033651F" w:rsidRPr="0033651F">
        <w:rPr>
          <w:sz w:val="22"/>
          <w:szCs w:val="22"/>
        </w:rPr>
        <w:t xml:space="preserve"> de recursos hídricos e mais de</w:t>
      </w:r>
      <w:r w:rsidRPr="0033651F">
        <w:rPr>
          <w:sz w:val="22"/>
          <w:szCs w:val="22"/>
        </w:rPr>
        <w:t xml:space="preserve"> </w:t>
      </w:r>
      <w:r w:rsidRPr="0033651F">
        <w:rPr>
          <w:color w:val="000000" w:themeColor="text1"/>
          <w:sz w:val="22"/>
          <w:szCs w:val="22"/>
        </w:rPr>
        <w:t xml:space="preserve">três </w:t>
      </w:r>
      <w:r w:rsidRPr="0033651F">
        <w:rPr>
          <w:sz w:val="22"/>
          <w:szCs w:val="22"/>
        </w:rPr>
        <w:t>anos de existência legal.</w:t>
      </w:r>
    </w:p>
    <w:p w:rsidR="00012E63" w:rsidRDefault="00012E63" w:rsidP="00E37F38">
      <w:pPr>
        <w:tabs>
          <w:tab w:val="left" w:pos="851"/>
          <w:tab w:val="left" w:pos="1134"/>
        </w:tabs>
        <w:suppressAutoHyphens/>
        <w:autoSpaceDE w:val="0"/>
        <w:autoSpaceDN w:val="0"/>
        <w:adjustRightInd w:val="0"/>
        <w:jc w:val="both"/>
        <w:rPr>
          <w:bCs/>
          <w:sz w:val="24"/>
          <w:szCs w:val="24"/>
        </w:rPr>
      </w:pPr>
    </w:p>
    <w:p w:rsidR="0033651F" w:rsidRDefault="0081100E" w:rsidP="00E37F38">
      <w:pPr>
        <w:tabs>
          <w:tab w:val="left" w:pos="851"/>
          <w:tab w:val="left" w:pos="1134"/>
        </w:tabs>
        <w:suppressAutoHyphens/>
        <w:autoSpaceDE w:val="0"/>
        <w:autoSpaceDN w:val="0"/>
        <w:adjustRightInd w:val="0"/>
        <w:jc w:val="both"/>
        <w:rPr>
          <w:bCs/>
          <w:sz w:val="24"/>
          <w:szCs w:val="24"/>
        </w:rPr>
      </w:pPr>
      <w:r w:rsidRPr="00203F8A">
        <w:rPr>
          <w:bCs/>
          <w:sz w:val="24"/>
          <w:szCs w:val="24"/>
        </w:rPr>
        <w:t xml:space="preserve">Com essas alterações a proposta final aprovada pela CTIL ficou estruturada em 25 (vinte e cinco) artigos. Nos artigos 1º ao 17º são apresentados os procedimentos para a indicação de representantes titulares e suplentes dos Ministérios e de Secretarias Especiais da Presidência da República, dos Conselhos Estaduais de Recursos Hídricos, dos usuários e das organizações civis </w:t>
      </w:r>
      <w:r w:rsidRPr="00203F8A">
        <w:rPr>
          <w:bCs/>
          <w:sz w:val="24"/>
          <w:szCs w:val="24"/>
        </w:rPr>
        <w:lastRenderedPageBreak/>
        <w:t>de recursos hídricos no Conselho Nacional de Recursos Hídricos. A instituição e funcionamento do Cadastro de Organizações Civis de Rec</w:t>
      </w:r>
      <w:r w:rsidR="0033651F">
        <w:rPr>
          <w:bCs/>
          <w:sz w:val="24"/>
          <w:szCs w:val="24"/>
        </w:rPr>
        <w:t xml:space="preserve">ursos Hídricos estão </w:t>
      </w:r>
      <w:r w:rsidRPr="00203F8A">
        <w:rPr>
          <w:bCs/>
          <w:sz w:val="24"/>
          <w:szCs w:val="24"/>
        </w:rPr>
        <w:t xml:space="preserve">nos artigos 18 º ao 23 º. </w:t>
      </w:r>
      <w:r w:rsidR="0033651F">
        <w:rPr>
          <w:bCs/>
          <w:sz w:val="24"/>
          <w:szCs w:val="24"/>
        </w:rPr>
        <w:t xml:space="preserve"> </w:t>
      </w:r>
    </w:p>
    <w:p w:rsidR="0033651F" w:rsidRDefault="0033651F" w:rsidP="00E37F38">
      <w:pPr>
        <w:tabs>
          <w:tab w:val="left" w:pos="851"/>
          <w:tab w:val="left" w:pos="1134"/>
        </w:tabs>
        <w:suppressAutoHyphens/>
        <w:autoSpaceDE w:val="0"/>
        <w:autoSpaceDN w:val="0"/>
        <w:adjustRightInd w:val="0"/>
        <w:jc w:val="both"/>
        <w:rPr>
          <w:bCs/>
          <w:sz w:val="24"/>
          <w:szCs w:val="24"/>
        </w:rPr>
      </w:pPr>
    </w:p>
    <w:p w:rsidR="00B9550C" w:rsidRDefault="00703146" w:rsidP="00B9550C">
      <w:pPr>
        <w:autoSpaceDE w:val="0"/>
        <w:autoSpaceDN w:val="0"/>
        <w:adjustRightInd w:val="0"/>
        <w:ind w:left="360"/>
        <w:jc w:val="both"/>
        <w:rPr>
          <w:ins w:id="18" w:author="sonali" w:date="2018-02-15T14:08:00Z"/>
          <w:rFonts w:ascii="Arial" w:hAnsi="Arial" w:cs="Arial"/>
          <w:sz w:val="22"/>
          <w:szCs w:val="22"/>
        </w:rPr>
      </w:pPr>
      <w:r>
        <w:rPr>
          <w:bCs/>
          <w:sz w:val="24"/>
          <w:szCs w:val="24"/>
        </w:rPr>
        <w:t xml:space="preserve"> </w:t>
      </w:r>
      <w:r w:rsidR="0081100E" w:rsidRPr="00203F8A">
        <w:rPr>
          <w:b/>
          <w:bCs/>
          <w:color w:val="0000FF"/>
          <w:sz w:val="24"/>
          <w:szCs w:val="24"/>
        </w:rPr>
        <w:t xml:space="preserve">Item 8 -  Manifestação sobre a Moção nº 19/2017 do Comitê de Bacia Hidrográfica do rio Paranaíba, após o conhecimento da plenária do CNRH. </w:t>
      </w:r>
      <w:r w:rsidR="00B25120" w:rsidRPr="00203F8A">
        <w:rPr>
          <w:bCs/>
          <w:sz w:val="24"/>
          <w:szCs w:val="24"/>
        </w:rPr>
        <w:t>O Sr. Julio Thadeu Kettelhut (MMA) fez um bre</w:t>
      </w:r>
      <w:r w:rsidR="001C2288" w:rsidRPr="00203F8A">
        <w:rPr>
          <w:bCs/>
          <w:sz w:val="24"/>
          <w:szCs w:val="24"/>
        </w:rPr>
        <w:t xml:space="preserve">ve relato sobre a </w:t>
      </w:r>
      <w:r w:rsidR="001C2288" w:rsidRPr="00203F8A">
        <w:rPr>
          <w:sz w:val="24"/>
          <w:szCs w:val="24"/>
          <w:lang w:eastAsia="ar-SA"/>
        </w:rPr>
        <w:t>Moção nº 19/2017, do CBH Paranaíba, que se manifesta contr</w:t>
      </w:r>
      <w:ins w:id="19" w:author="sonali" w:date="2018-02-15T14:16:00Z">
        <w:r w:rsidR="00892D73">
          <w:rPr>
            <w:sz w:val="24"/>
            <w:szCs w:val="24"/>
            <w:lang w:eastAsia="ar-SA"/>
          </w:rPr>
          <w:t>á</w:t>
        </w:r>
      </w:ins>
      <w:del w:id="20" w:author="sonali" w:date="2018-02-15T14:16:00Z">
        <w:r w:rsidR="001C2288" w:rsidRPr="00203F8A" w:rsidDel="00892D73">
          <w:rPr>
            <w:sz w:val="24"/>
            <w:szCs w:val="24"/>
            <w:lang w:eastAsia="ar-SA"/>
          </w:rPr>
          <w:delText>a</w:delText>
        </w:r>
      </w:del>
      <w:r w:rsidR="001C2288" w:rsidRPr="00203F8A">
        <w:rPr>
          <w:sz w:val="24"/>
          <w:szCs w:val="24"/>
          <w:lang w:eastAsia="ar-SA"/>
        </w:rPr>
        <w:t>ria a Lei Estadual nº 19.574, de 29 de dezembro de 2016, na parte que extingue o Conselho Estadual de Recursos Hídricos do Estado de Goiás e sua incorporação ao Conselho Estadual de Saneamento, Meio Ambiente e Recursos Hídricos. Informou que a CTIL, na 139ª Reunião</w:t>
      </w:r>
      <w:r w:rsidR="00E749EA" w:rsidRPr="00203F8A">
        <w:rPr>
          <w:sz w:val="24"/>
          <w:szCs w:val="24"/>
          <w:lang w:eastAsia="ar-SA"/>
        </w:rPr>
        <w:t>,</w:t>
      </w:r>
      <w:r w:rsidR="001C2288" w:rsidRPr="00203F8A">
        <w:rPr>
          <w:sz w:val="24"/>
          <w:szCs w:val="24"/>
          <w:lang w:eastAsia="ar-SA"/>
        </w:rPr>
        <w:t xml:space="preserve"> </w:t>
      </w:r>
      <w:r w:rsidR="00B25120" w:rsidRPr="00203F8A">
        <w:rPr>
          <w:sz w:val="24"/>
          <w:szCs w:val="24"/>
          <w:lang w:eastAsia="ar-SA"/>
        </w:rPr>
        <w:t xml:space="preserve">tomou conhecimento da norma. </w:t>
      </w:r>
      <w:r w:rsidR="001C2288" w:rsidRPr="00203F8A">
        <w:rPr>
          <w:sz w:val="24"/>
          <w:szCs w:val="24"/>
          <w:lang w:eastAsia="ar-SA"/>
        </w:rPr>
        <w:t>Naquela ocasião o</w:t>
      </w:r>
      <w:r w:rsidR="00B25120" w:rsidRPr="00203F8A">
        <w:rPr>
          <w:sz w:val="24"/>
          <w:szCs w:val="24"/>
          <w:lang w:eastAsia="ar-SA"/>
        </w:rPr>
        <w:t>s representantes m</w:t>
      </w:r>
      <w:r w:rsidR="00B25120" w:rsidRPr="00203F8A">
        <w:rPr>
          <w:bCs/>
          <w:sz w:val="24"/>
          <w:szCs w:val="24"/>
          <w:lang w:eastAsia="ar-SA"/>
        </w:rPr>
        <w:t>anifestaram preocupação com o retrocesso na Polític</w:t>
      </w:r>
      <w:r w:rsidR="001C2288" w:rsidRPr="00203F8A">
        <w:rPr>
          <w:bCs/>
          <w:sz w:val="24"/>
          <w:szCs w:val="24"/>
          <w:lang w:eastAsia="ar-SA"/>
        </w:rPr>
        <w:t>a Nacional de Recursos Hídricos, ma</w:t>
      </w:r>
      <w:r w:rsidR="00B25120" w:rsidRPr="00203F8A">
        <w:rPr>
          <w:bCs/>
          <w:sz w:val="24"/>
          <w:szCs w:val="24"/>
          <w:lang w:eastAsia="ar-SA"/>
        </w:rPr>
        <w:t>s e</w:t>
      </w:r>
      <w:r w:rsidR="00B25120" w:rsidRPr="00203F8A">
        <w:rPr>
          <w:sz w:val="24"/>
          <w:szCs w:val="24"/>
          <w:lang w:eastAsia="ar-SA"/>
        </w:rPr>
        <w:t>ntender</w:t>
      </w:r>
      <w:r w:rsidR="00B83417" w:rsidRPr="00203F8A">
        <w:rPr>
          <w:sz w:val="24"/>
          <w:szCs w:val="24"/>
          <w:lang w:eastAsia="ar-SA"/>
        </w:rPr>
        <w:t>am que antes de se posicionarem</w:t>
      </w:r>
      <w:r w:rsidR="00B25120" w:rsidRPr="00203F8A">
        <w:rPr>
          <w:sz w:val="24"/>
          <w:szCs w:val="24"/>
          <w:lang w:eastAsia="ar-SA"/>
        </w:rPr>
        <w:t xml:space="preserve"> seria importante encaminhar a referida moção ao plenário do CNRH. </w:t>
      </w:r>
      <w:r w:rsidR="001C2288" w:rsidRPr="00203F8A">
        <w:rPr>
          <w:sz w:val="24"/>
          <w:szCs w:val="24"/>
          <w:lang w:eastAsia="ar-SA"/>
        </w:rPr>
        <w:t xml:space="preserve">Informou que o assunto passou na plenária do CNRH que devolveu a CTIL para que ela fizesse os encaminhamentos pertinentes. </w:t>
      </w:r>
      <w:r w:rsidR="000930C0" w:rsidRPr="00203F8A">
        <w:rPr>
          <w:sz w:val="24"/>
          <w:szCs w:val="24"/>
          <w:lang w:eastAsia="ar-SA"/>
        </w:rPr>
        <w:t xml:space="preserve">Passou-se a palavra ao </w:t>
      </w:r>
      <w:r w:rsidR="001C2288" w:rsidRPr="00203F8A">
        <w:rPr>
          <w:bCs/>
          <w:sz w:val="24"/>
          <w:szCs w:val="24"/>
        </w:rPr>
        <w:t xml:space="preserve">Superintendente de Recursos Hídricos de Goiás, Alexandre Kepler Soares, da Secretaria de Estado de Meio Ambiente, Recursos Hídrico, Infraestrutura, Cidades e Assuntos Metropolitanos (SECIMA). </w:t>
      </w:r>
      <w:r w:rsidR="000930C0" w:rsidRPr="00203F8A">
        <w:rPr>
          <w:bCs/>
          <w:sz w:val="24"/>
          <w:szCs w:val="24"/>
        </w:rPr>
        <w:t>In</w:t>
      </w:r>
      <w:r w:rsidR="0033651F">
        <w:rPr>
          <w:bCs/>
          <w:sz w:val="24"/>
          <w:szCs w:val="24"/>
        </w:rPr>
        <w:t>i</w:t>
      </w:r>
      <w:r w:rsidR="000930C0" w:rsidRPr="00203F8A">
        <w:rPr>
          <w:bCs/>
          <w:sz w:val="24"/>
          <w:szCs w:val="24"/>
        </w:rPr>
        <w:t xml:space="preserve">cialmente, </w:t>
      </w:r>
      <w:r w:rsidR="00804CEC" w:rsidRPr="00203F8A">
        <w:rPr>
          <w:bCs/>
          <w:sz w:val="24"/>
          <w:szCs w:val="24"/>
        </w:rPr>
        <w:t xml:space="preserve">o Sr. Alexandre Kepler </w:t>
      </w:r>
      <w:r w:rsidR="009F16DD" w:rsidRPr="00203F8A">
        <w:rPr>
          <w:bCs/>
          <w:sz w:val="24"/>
          <w:szCs w:val="24"/>
        </w:rPr>
        <w:t>agradeceu</w:t>
      </w:r>
      <w:r w:rsidR="000930C0" w:rsidRPr="00203F8A">
        <w:rPr>
          <w:bCs/>
          <w:sz w:val="24"/>
          <w:szCs w:val="24"/>
        </w:rPr>
        <w:t xml:space="preserve"> pela compreensão na inversão de pauta e justificou a ausência na última reunião do CNRH, em virtude de uma reunião já agendada do comitê do Rio Paranaíba. E</w:t>
      </w:r>
      <w:r w:rsidR="001C2288" w:rsidRPr="00203F8A">
        <w:rPr>
          <w:bCs/>
          <w:sz w:val="24"/>
          <w:szCs w:val="24"/>
        </w:rPr>
        <w:t>xplicou que a alteração da Lei Estadual nº 19.574/2016 se deu no contexto da reforma administrativa do Estado, culminado com a fusão de três Conselhos: saneamento, recursos hídricos e meio ambiente. Informou que a partir da publicação da referida lei participaram de várias reuniões, inclusive naquela em que o CBH Paranaíba aprovou a Moção nº 19/2017.  Informou, ainda, sobre a Moção nº 1 do Fórum Goiano de Recursos Hídricos, de 21.06.17, de semelhante teor.</w:t>
      </w:r>
      <w:r w:rsidR="000930C0" w:rsidRPr="00203F8A">
        <w:rPr>
          <w:bCs/>
          <w:sz w:val="24"/>
          <w:szCs w:val="24"/>
        </w:rPr>
        <w:t xml:space="preserve"> Esclareceu</w:t>
      </w:r>
      <w:r w:rsidR="001C2288" w:rsidRPr="00203F8A">
        <w:rPr>
          <w:bCs/>
          <w:sz w:val="24"/>
          <w:szCs w:val="24"/>
        </w:rPr>
        <w:t xml:space="preserve"> que todas essas ações geraram o Processo SEI nº 201700017001476, no qual consta documento da Superintendência corroborando </w:t>
      </w:r>
      <w:r w:rsidR="00604C67" w:rsidRPr="00203F8A">
        <w:rPr>
          <w:bCs/>
          <w:sz w:val="24"/>
          <w:szCs w:val="24"/>
        </w:rPr>
        <w:t xml:space="preserve">a solicitação de </w:t>
      </w:r>
      <w:r w:rsidR="001C2288" w:rsidRPr="00203F8A">
        <w:rPr>
          <w:bCs/>
          <w:sz w:val="24"/>
          <w:szCs w:val="24"/>
        </w:rPr>
        <w:t xml:space="preserve">se restabelecer o Conselho Estadual de Recursos Hídricos. </w:t>
      </w:r>
      <w:r w:rsidR="000930C0" w:rsidRPr="00203F8A">
        <w:rPr>
          <w:bCs/>
          <w:sz w:val="24"/>
          <w:szCs w:val="24"/>
        </w:rPr>
        <w:t xml:space="preserve">Informou que </w:t>
      </w:r>
      <w:r w:rsidR="00604C67" w:rsidRPr="00203F8A">
        <w:rPr>
          <w:bCs/>
          <w:sz w:val="24"/>
          <w:szCs w:val="24"/>
        </w:rPr>
        <w:t xml:space="preserve">a </w:t>
      </w:r>
      <w:proofErr w:type="spellStart"/>
      <w:r w:rsidR="00604C67" w:rsidRPr="00203F8A">
        <w:rPr>
          <w:bCs/>
          <w:sz w:val="24"/>
          <w:szCs w:val="24"/>
        </w:rPr>
        <w:t>Secima</w:t>
      </w:r>
      <w:proofErr w:type="spellEnd"/>
      <w:r w:rsidR="00604C67" w:rsidRPr="00203F8A">
        <w:rPr>
          <w:bCs/>
          <w:sz w:val="24"/>
          <w:szCs w:val="24"/>
        </w:rPr>
        <w:t xml:space="preserve"> enviou expediente à Casa Civil</w:t>
      </w:r>
      <w:r w:rsidR="008B543F" w:rsidRPr="00203F8A">
        <w:rPr>
          <w:bCs/>
          <w:sz w:val="24"/>
          <w:szCs w:val="24"/>
        </w:rPr>
        <w:t>, para fins de autorização governamental e envio à Assembleia Legislativa do Estado,</w:t>
      </w:r>
      <w:r w:rsidR="00604C67" w:rsidRPr="00203F8A">
        <w:rPr>
          <w:bCs/>
          <w:sz w:val="24"/>
          <w:szCs w:val="24"/>
        </w:rPr>
        <w:t xml:space="preserve"> </w:t>
      </w:r>
      <w:r>
        <w:rPr>
          <w:bCs/>
          <w:sz w:val="24"/>
          <w:szCs w:val="24"/>
        </w:rPr>
        <w:t xml:space="preserve">com exposição de motivos para </w:t>
      </w:r>
      <w:proofErr w:type="spellStart"/>
      <w:r w:rsidR="008B543F" w:rsidRPr="00203F8A">
        <w:rPr>
          <w:bCs/>
          <w:sz w:val="24"/>
          <w:szCs w:val="24"/>
        </w:rPr>
        <w:t>restabecimento</w:t>
      </w:r>
      <w:proofErr w:type="spellEnd"/>
      <w:r w:rsidR="008B543F" w:rsidRPr="00203F8A">
        <w:rPr>
          <w:bCs/>
          <w:sz w:val="24"/>
          <w:szCs w:val="24"/>
        </w:rPr>
        <w:t xml:space="preserve"> d</w:t>
      </w:r>
      <w:r w:rsidR="00604C67" w:rsidRPr="00203F8A">
        <w:rPr>
          <w:bCs/>
          <w:sz w:val="24"/>
          <w:szCs w:val="24"/>
        </w:rPr>
        <w:t>os conselhos de recursos hídricos e o de meio ambiente</w:t>
      </w:r>
      <w:r w:rsidR="008B543F" w:rsidRPr="00203F8A">
        <w:rPr>
          <w:bCs/>
          <w:sz w:val="24"/>
          <w:szCs w:val="24"/>
        </w:rPr>
        <w:t>, separadamente.</w:t>
      </w:r>
      <w:r>
        <w:rPr>
          <w:bCs/>
          <w:sz w:val="24"/>
          <w:szCs w:val="24"/>
        </w:rPr>
        <w:t xml:space="preserve"> </w:t>
      </w:r>
      <w:r w:rsidR="00604C67" w:rsidRPr="00203F8A">
        <w:rPr>
          <w:bCs/>
          <w:sz w:val="24"/>
          <w:szCs w:val="24"/>
        </w:rPr>
        <w:t xml:space="preserve"> </w:t>
      </w:r>
      <w:r w:rsidR="00B93486" w:rsidRPr="00203F8A">
        <w:rPr>
          <w:bCs/>
          <w:sz w:val="24"/>
          <w:szCs w:val="24"/>
        </w:rPr>
        <w:t>Os representantes da CTIL reiteraram</w:t>
      </w:r>
      <w:r w:rsidR="001C2288" w:rsidRPr="00203F8A">
        <w:rPr>
          <w:bCs/>
          <w:sz w:val="24"/>
          <w:szCs w:val="24"/>
        </w:rPr>
        <w:t xml:space="preserve"> a preocupação com as alterações realizadas no âmbito do Sistema Estadual de Recurs</w:t>
      </w:r>
      <w:r w:rsidR="00B93486" w:rsidRPr="00203F8A">
        <w:rPr>
          <w:bCs/>
          <w:sz w:val="24"/>
          <w:szCs w:val="24"/>
        </w:rPr>
        <w:t>os Hídricos de Goiás e, motivados</w:t>
      </w:r>
      <w:r w:rsidR="001C2288" w:rsidRPr="00203F8A">
        <w:rPr>
          <w:bCs/>
          <w:sz w:val="24"/>
          <w:szCs w:val="24"/>
        </w:rPr>
        <w:t xml:space="preserve"> pela correspondência do CBH Paranaíba e pela fala do</w:t>
      </w:r>
      <w:r w:rsidR="003F2696" w:rsidRPr="00203F8A">
        <w:rPr>
          <w:bCs/>
          <w:sz w:val="24"/>
          <w:szCs w:val="24"/>
        </w:rPr>
        <w:t xml:space="preserve"> representante de Goiás, acordaram </w:t>
      </w:r>
      <w:r w:rsidR="001C2288" w:rsidRPr="00203F8A">
        <w:rPr>
          <w:bCs/>
          <w:sz w:val="24"/>
          <w:szCs w:val="24"/>
        </w:rPr>
        <w:t>por elaborar moção direcionada ao Governador de Goiás, a Assembleia Legislativa d</w:t>
      </w:r>
      <w:r w:rsidR="00B93486" w:rsidRPr="00203F8A">
        <w:rPr>
          <w:bCs/>
          <w:sz w:val="24"/>
          <w:szCs w:val="24"/>
        </w:rPr>
        <w:t>e Goiás e ao Ministério Público.</w:t>
      </w:r>
      <w:r w:rsidR="00BA4E02" w:rsidRPr="00203F8A">
        <w:rPr>
          <w:bCs/>
          <w:sz w:val="24"/>
          <w:szCs w:val="24"/>
        </w:rPr>
        <w:t xml:space="preserve"> </w:t>
      </w:r>
      <w:r w:rsidR="001C2288" w:rsidRPr="00203F8A">
        <w:rPr>
          <w:bCs/>
          <w:sz w:val="24"/>
          <w:szCs w:val="24"/>
        </w:rPr>
        <w:t>O Sr. Alexandre Kepler agradeceu a oportunidade e enfatizou que a moção do CNRH seria importante para reforçar e dar celeridade na recomposição dos Conselhos de Recursos Hídricos e de Meio Ambiente de Goiás, e consequentemente no fortalecimento do Sistema Estadual de Recursos Hídricos.</w:t>
      </w:r>
      <w:r w:rsidR="00B93486" w:rsidRPr="00203F8A">
        <w:rPr>
          <w:bCs/>
          <w:sz w:val="24"/>
          <w:szCs w:val="24"/>
        </w:rPr>
        <w:t xml:space="preserve"> </w:t>
      </w:r>
      <w:r w:rsidR="001C2288" w:rsidRPr="00203F8A">
        <w:rPr>
          <w:bCs/>
          <w:sz w:val="24"/>
          <w:szCs w:val="24"/>
        </w:rPr>
        <w:t xml:space="preserve"> Em função do tempo, foi solicitado que à Secretaria Executiva do CNRH preparasse uma minuta para que os representantes da CTIL pudessem colaborar.</w:t>
      </w:r>
      <w:r w:rsidR="00B93486" w:rsidRPr="00203F8A">
        <w:rPr>
          <w:bCs/>
          <w:sz w:val="24"/>
          <w:szCs w:val="24"/>
        </w:rPr>
        <w:t xml:space="preserve"> Sendo informado que seria dado um prazo para manifestação.  </w:t>
      </w:r>
      <w:r w:rsidR="00066671" w:rsidRPr="00203F8A">
        <w:rPr>
          <w:b/>
          <w:bCs/>
          <w:color w:val="0000FF"/>
          <w:sz w:val="24"/>
          <w:szCs w:val="24"/>
        </w:rPr>
        <w:t xml:space="preserve">Item 7 - </w:t>
      </w:r>
      <w:r w:rsidR="00394242" w:rsidRPr="00203F8A">
        <w:rPr>
          <w:b/>
          <w:bCs/>
          <w:color w:val="0000FF"/>
          <w:sz w:val="24"/>
          <w:szCs w:val="24"/>
        </w:rPr>
        <w:t xml:space="preserve">Processo MMA nº 02000.001255/2016-91 - referente à alteração regimental do Comitê da Bacia Hidrográfica do rio São Francisco - CBHSF, realizada por meio da Deliberação CBHSF nº 90, de 08 de junho de 2016. </w:t>
      </w:r>
      <w:r w:rsidR="008537EE" w:rsidRPr="00203F8A">
        <w:rPr>
          <w:bCs/>
          <w:sz w:val="24"/>
          <w:szCs w:val="24"/>
        </w:rPr>
        <w:t xml:space="preserve">Agradecendo a presença do Sr. </w:t>
      </w:r>
      <w:proofErr w:type="spellStart"/>
      <w:r w:rsidR="008537EE" w:rsidRPr="00203F8A">
        <w:rPr>
          <w:bCs/>
          <w:sz w:val="24"/>
          <w:szCs w:val="24"/>
        </w:rPr>
        <w:t>Anivaldo</w:t>
      </w:r>
      <w:proofErr w:type="spellEnd"/>
      <w:r w:rsidR="008537EE" w:rsidRPr="00203F8A">
        <w:rPr>
          <w:bCs/>
          <w:sz w:val="24"/>
          <w:szCs w:val="24"/>
        </w:rPr>
        <w:t xml:space="preserve"> Miranda e de toda equipe do Comitê de Bacia Hidrográfica do Rio São Francisco presente à reunião, o presidente da CTIL solicitou que o Sr. Julio Thadeu Kettelhut (MMA) </w:t>
      </w:r>
      <w:r w:rsidR="00713563" w:rsidRPr="00203F8A">
        <w:rPr>
          <w:bCs/>
          <w:sz w:val="24"/>
          <w:szCs w:val="24"/>
        </w:rPr>
        <w:t xml:space="preserve">fizesse o preâmbulo do assunto. Sendo informado que </w:t>
      </w:r>
      <w:r w:rsidR="00B5621D" w:rsidRPr="00203F8A">
        <w:rPr>
          <w:bCs/>
          <w:sz w:val="24"/>
          <w:szCs w:val="24"/>
        </w:rPr>
        <w:t xml:space="preserve">o </w:t>
      </w:r>
      <w:r w:rsidR="00713563" w:rsidRPr="00203F8A">
        <w:rPr>
          <w:bCs/>
          <w:sz w:val="24"/>
          <w:szCs w:val="24"/>
        </w:rPr>
        <w:t xml:space="preserve">processo </w:t>
      </w:r>
      <w:r w:rsidR="00242A6F" w:rsidRPr="00203F8A">
        <w:rPr>
          <w:bCs/>
          <w:sz w:val="24"/>
          <w:szCs w:val="24"/>
        </w:rPr>
        <w:t xml:space="preserve">iniciou com oficio encaminhado pela Agência Nacional de Águas, </w:t>
      </w:r>
      <w:r w:rsidR="0093493E" w:rsidRPr="00203F8A">
        <w:rPr>
          <w:bCs/>
          <w:sz w:val="24"/>
          <w:szCs w:val="24"/>
        </w:rPr>
        <w:t>em que relata</w:t>
      </w:r>
      <w:r w:rsidR="00242A6F" w:rsidRPr="00203F8A">
        <w:rPr>
          <w:bCs/>
          <w:sz w:val="24"/>
          <w:szCs w:val="24"/>
        </w:rPr>
        <w:t xml:space="preserve"> a </w:t>
      </w:r>
      <w:r w:rsidR="00713563" w:rsidRPr="00203F8A">
        <w:rPr>
          <w:bCs/>
          <w:sz w:val="24"/>
          <w:szCs w:val="24"/>
        </w:rPr>
        <w:t>alteração no §2º do art. 26 da Deliberação CBHSF nº 90/2016</w:t>
      </w:r>
      <w:r w:rsidR="00B5621D" w:rsidRPr="00203F8A">
        <w:rPr>
          <w:bCs/>
          <w:sz w:val="24"/>
          <w:szCs w:val="24"/>
        </w:rPr>
        <w:t>,</w:t>
      </w:r>
      <w:r w:rsidR="00713563" w:rsidRPr="00203F8A">
        <w:rPr>
          <w:bCs/>
          <w:sz w:val="24"/>
          <w:szCs w:val="24"/>
        </w:rPr>
        <w:t xml:space="preserve"> referente a mandatos parcialmente cumpridos dos seus dirigentes. O comando regimental gerou controvérsia com relação à Resolução CNRH nº 5, de 10 de abril de 2000, em especial, §1º do Art. 8º da Resolução, o qual rege que </w:t>
      </w:r>
      <w:r w:rsidR="00713563" w:rsidRPr="00203F8A">
        <w:rPr>
          <w:bCs/>
          <w:i/>
          <w:sz w:val="24"/>
          <w:szCs w:val="24"/>
        </w:rPr>
        <w:t>“os mandatos do Presidente e do Secretário dos Comitês de Bacia devem ser coincidentes, podendo ser reeleitos uma única vez”</w:t>
      </w:r>
      <w:r w:rsidR="00713563" w:rsidRPr="00203F8A">
        <w:rPr>
          <w:bCs/>
          <w:sz w:val="24"/>
          <w:szCs w:val="24"/>
        </w:rPr>
        <w:t xml:space="preserve">, não citando exceções relacionadas a mandatos </w:t>
      </w:r>
      <w:r w:rsidR="00713563" w:rsidRPr="00203F8A">
        <w:rPr>
          <w:bCs/>
          <w:sz w:val="24"/>
          <w:szCs w:val="24"/>
        </w:rPr>
        <w:lastRenderedPageBreak/>
        <w:t>parcialmente cumpridos.</w:t>
      </w:r>
      <w:r w:rsidR="00367DA3" w:rsidRPr="00203F8A">
        <w:rPr>
          <w:bCs/>
          <w:sz w:val="24"/>
          <w:szCs w:val="24"/>
        </w:rPr>
        <w:t xml:space="preserve"> </w:t>
      </w:r>
      <w:r w:rsidR="00367DA3" w:rsidRPr="00203F8A">
        <w:rPr>
          <w:bCs/>
          <w:iCs/>
          <w:sz w:val="24"/>
          <w:szCs w:val="24"/>
          <w:lang w:val="pt-PT"/>
        </w:rPr>
        <w:t xml:space="preserve">Esse procedimento permitiu a recondução do atual presidente. </w:t>
      </w:r>
      <w:r w:rsidR="00713563" w:rsidRPr="00203F8A">
        <w:rPr>
          <w:bCs/>
          <w:sz w:val="24"/>
          <w:szCs w:val="24"/>
        </w:rPr>
        <w:t xml:space="preserve"> </w:t>
      </w:r>
      <w:r w:rsidR="00B5621D" w:rsidRPr="00203F8A">
        <w:rPr>
          <w:bCs/>
          <w:sz w:val="24"/>
          <w:szCs w:val="24"/>
        </w:rPr>
        <w:t>Informou que a</w:t>
      </w:r>
      <w:r w:rsidR="00713563" w:rsidRPr="00203F8A">
        <w:rPr>
          <w:bCs/>
          <w:sz w:val="24"/>
          <w:szCs w:val="24"/>
        </w:rPr>
        <w:t xml:space="preserve"> matéria foi levada à ciência do Conselho que d</w:t>
      </w:r>
      <w:r w:rsidR="00713563" w:rsidRPr="00203F8A">
        <w:rPr>
          <w:bCs/>
          <w:iCs/>
          <w:sz w:val="24"/>
          <w:szCs w:val="24"/>
          <w:lang w:val="pt-PT"/>
        </w:rPr>
        <w:t xml:space="preserve">eliberou pelo envio do processo a CTIL, para que esta pudesse se manifestar.  </w:t>
      </w:r>
      <w:r w:rsidR="00367DA3" w:rsidRPr="00203F8A">
        <w:rPr>
          <w:bCs/>
          <w:iCs/>
          <w:sz w:val="24"/>
          <w:szCs w:val="24"/>
          <w:lang w:val="pt-PT"/>
        </w:rPr>
        <w:t xml:space="preserve">O Sr. Anivaldo Miranda Pinto </w:t>
      </w:r>
      <w:r w:rsidR="00367DA3" w:rsidRPr="00203F8A">
        <w:rPr>
          <w:b/>
          <w:bCs/>
          <w:iCs/>
          <w:sz w:val="24"/>
          <w:szCs w:val="24"/>
          <w:lang w:val="pt-PT"/>
        </w:rPr>
        <w:t>(Presidente do CBHSF)</w:t>
      </w:r>
      <w:r w:rsidR="00367DA3" w:rsidRPr="00203F8A">
        <w:rPr>
          <w:bCs/>
          <w:iCs/>
          <w:sz w:val="24"/>
          <w:szCs w:val="24"/>
          <w:lang w:val="pt-PT"/>
        </w:rPr>
        <w:t xml:space="preserve"> e o Sr. Ricardo Farias </w:t>
      </w:r>
      <w:r w:rsidR="00367DA3" w:rsidRPr="00203F8A">
        <w:rPr>
          <w:b/>
          <w:bCs/>
          <w:iCs/>
          <w:sz w:val="24"/>
          <w:szCs w:val="24"/>
          <w:lang w:val="pt-PT"/>
        </w:rPr>
        <w:t>(Presidente da CTIL/CBHSF)</w:t>
      </w:r>
      <w:r w:rsidR="00367DA3" w:rsidRPr="00203F8A">
        <w:rPr>
          <w:bCs/>
          <w:iCs/>
          <w:sz w:val="24"/>
          <w:szCs w:val="24"/>
          <w:lang w:val="pt-PT"/>
        </w:rPr>
        <w:t xml:space="preserve">, apresentaram a defesa do comitê.  Destacaram a avaliação jurídica efetuada, em que não se observou ressalva ou regra para a forma de substituição daqueles membros que teriam exercido o mandato incompleto. Por esse motivo foi inserido o §2º, estabelecendo que para efeitos do parágrafo primeiro desse artigo, só seria considerado os mandatos cumpridos acima de dois terços do período. Na avaliação dos representantes do Comitê, fundamentados na documentação presente no processo, a Resolução CNRH 05/2000 apresenta uma lacuna sobre mandatos parcialmente cumpridos e que, por esse motivo, o CBHSF regulamentou o assunto.  Informaram que este procedimento ja vem sendo estabelecido em outros comitês, a exemplo dos comitês estaduais do Velhas e Urucuia. A Sra. Eldis Camargo </w:t>
      </w:r>
      <w:r w:rsidR="00367DA3" w:rsidRPr="00203F8A">
        <w:rPr>
          <w:b/>
          <w:bCs/>
          <w:iCs/>
          <w:sz w:val="24"/>
          <w:szCs w:val="24"/>
          <w:lang w:val="pt-PT"/>
        </w:rPr>
        <w:t>(ANA)</w:t>
      </w:r>
      <w:r w:rsidR="00825BBC" w:rsidRPr="00203F8A">
        <w:rPr>
          <w:bCs/>
          <w:iCs/>
          <w:sz w:val="24"/>
          <w:szCs w:val="24"/>
          <w:lang w:val="pt-PT"/>
        </w:rPr>
        <w:t xml:space="preserve"> reportou a fala do Vicente Andreu, </w:t>
      </w:r>
      <w:r w:rsidR="00B5621D" w:rsidRPr="00203F8A">
        <w:rPr>
          <w:bCs/>
          <w:iCs/>
          <w:sz w:val="24"/>
          <w:szCs w:val="24"/>
          <w:lang w:val="pt-PT"/>
        </w:rPr>
        <w:t>Presidente</w:t>
      </w:r>
      <w:r w:rsidR="00825BBC" w:rsidRPr="00203F8A">
        <w:rPr>
          <w:bCs/>
          <w:iCs/>
          <w:sz w:val="24"/>
          <w:szCs w:val="24"/>
          <w:lang w:val="pt-PT"/>
        </w:rPr>
        <w:t xml:space="preserve"> da ANA, na plen</w:t>
      </w:r>
      <w:r w:rsidR="00B5621D" w:rsidRPr="00203F8A">
        <w:rPr>
          <w:bCs/>
          <w:iCs/>
          <w:sz w:val="24"/>
          <w:szCs w:val="24"/>
          <w:lang w:val="pt-PT"/>
        </w:rPr>
        <w:t>ária do CNRH, em que este reforç</w:t>
      </w:r>
      <w:r w:rsidR="00825BBC" w:rsidRPr="00203F8A">
        <w:rPr>
          <w:bCs/>
          <w:iCs/>
          <w:sz w:val="24"/>
          <w:szCs w:val="24"/>
          <w:lang w:val="pt-PT"/>
        </w:rPr>
        <w:t>ou que quem deveria aprofundar este assunto era a CTIL. Concordou</w:t>
      </w:r>
      <w:r w:rsidR="00584BBF" w:rsidRPr="00203F8A">
        <w:rPr>
          <w:bCs/>
          <w:iCs/>
          <w:sz w:val="24"/>
          <w:szCs w:val="24"/>
          <w:lang w:val="pt-PT"/>
        </w:rPr>
        <w:t xml:space="preserve"> </w:t>
      </w:r>
      <w:r w:rsidR="00825BBC" w:rsidRPr="00203F8A">
        <w:rPr>
          <w:bCs/>
          <w:iCs/>
          <w:sz w:val="24"/>
          <w:szCs w:val="24"/>
          <w:lang w:val="pt-PT"/>
        </w:rPr>
        <w:t>que se deveria</w:t>
      </w:r>
      <w:r w:rsidR="00D42A77" w:rsidRPr="00203F8A">
        <w:rPr>
          <w:bCs/>
          <w:iCs/>
          <w:sz w:val="24"/>
          <w:szCs w:val="24"/>
          <w:lang w:val="pt-PT"/>
        </w:rPr>
        <w:t xml:space="preserve"> </w:t>
      </w:r>
      <w:r w:rsidR="00825BBC" w:rsidRPr="00203F8A">
        <w:rPr>
          <w:bCs/>
          <w:iCs/>
          <w:sz w:val="24"/>
          <w:szCs w:val="24"/>
          <w:lang w:val="pt-PT"/>
        </w:rPr>
        <w:t>discutir a Resolução 05</w:t>
      </w:r>
      <w:r w:rsidR="00B5621D" w:rsidRPr="00203F8A">
        <w:rPr>
          <w:bCs/>
          <w:iCs/>
          <w:sz w:val="24"/>
          <w:szCs w:val="24"/>
          <w:lang w:val="pt-PT"/>
        </w:rPr>
        <w:t>/2000</w:t>
      </w:r>
      <w:r w:rsidR="00825BBC" w:rsidRPr="00203F8A">
        <w:rPr>
          <w:bCs/>
          <w:iCs/>
          <w:sz w:val="24"/>
          <w:szCs w:val="24"/>
          <w:lang w:val="pt-PT"/>
        </w:rPr>
        <w:t>, para aperfeiçoá-la</w:t>
      </w:r>
      <w:r w:rsidR="00584BBF" w:rsidRPr="00203F8A">
        <w:rPr>
          <w:bCs/>
          <w:iCs/>
          <w:sz w:val="24"/>
          <w:szCs w:val="24"/>
          <w:lang w:val="pt-PT"/>
        </w:rPr>
        <w:t xml:space="preserve">. </w:t>
      </w:r>
      <w:ins w:id="21" w:author="sonali" w:date="2018-02-15T14:09:00Z">
        <w:r w:rsidR="00B9550C">
          <w:rPr>
            <w:bCs/>
            <w:iCs/>
            <w:sz w:val="24"/>
            <w:szCs w:val="24"/>
            <w:lang w:val="pt-PT"/>
          </w:rPr>
          <w:t xml:space="preserve">A Sra. </w:t>
        </w:r>
      </w:ins>
      <w:proofErr w:type="spellStart"/>
      <w:ins w:id="22" w:author="sonali" w:date="2018-02-15T14:08:00Z">
        <w:r w:rsidR="00B9550C" w:rsidRPr="00B9550C">
          <w:rPr>
            <w:sz w:val="24"/>
            <w:szCs w:val="24"/>
            <w:rPrChange w:id="23" w:author="sonali" w:date="2018-02-15T14:09:00Z">
              <w:rPr>
                <w:rFonts w:ascii="Arial" w:hAnsi="Arial" w:cs="Arial"/>
                <w:sz w:val="22"/>
                <w:szCs w:val="22"/>
              </w:rPr>
            </w:rPrChange>
          </w:rPr>
          <w:t>Sonáli</w:t>
        </w:r>
        <w:proofErr w:type="spellEnd"/>
        <w:r w:rsidR="00B9550C" w:rsidRPr="00B9550C">
          <w:rPr>
            <w:sz w:val="24"/>
            <w:szCs w:val="24"/>
            <w:rPrChange w:id="24" w:author="sonali" w:date="2018-02-15T14:09:00Z">
              <w:rPr>
                <w:rFonts w:ascii="Arial" w:hAnsi="Arial" w:cs="Arial"/>
                <w:sz w:val="22"/>
                <w:szCs w:val="22"/>
              </w:rPr>
            </w:rPrChange>
          </w:rPr>
          <w:t xml:space="preserve"> </w:t>
        </w:r>
        <w:r w:rsidR="00B9550C" w:rsidRPr="00B9550C">
          <w:rPr>
            <w:color w:val="000000"/>
            <w:sz w:val="24"/>
            <w:szCs w:val="24"/>
            <w:rPrChange w:id="25" w:author="sonali" w:date="2018-02-15T14:09:00Z">
              <w:rPr>
                <w:rFonts w:ascii="Arial" w:hAnsi="Arial" w:cs="Arial"/>
                <w:color w:val="000000"/>
                <w:sz w:val="22"/>
                <w:szCs w:val="22"/>
              </w:rPr>
            </w:rPrChange>
          </w:rPr>
          <w:t>(Concessionárias e Autorizadas de Geração Hidrelétrica) posicionou-se</w:t>
        </w:r>
        <w:r w:rsidR="00B9550C" w:rsidRPr="00B9550C">
          <w:rPr>
            <w:sz w:val="24"/>
            <w:szCs w:val="24"/>
            <w:rPrChange w:id="26" w:author="sonali" w:date="2018-02-15T14:09:00Z">
              <w:rPr>
                <w:rFonts w:ascii="Arial" w:hAnsi="Arial" w:cs="Arial"/>
                <w:sz w:val="22"/>
                <w:szCs w:val="22"/>
              </w:rPr>
            </w:rPrChange>
          </w:rPr>
          <w:t xml:space="preserve"> observando que é também membro da CTIL do CBHSF e que entende que o comitê atuou em uma lacuna que existe na Resolução nº 05/CNRH</w:t>
        </w:r>
      </w:ins>
      <w:ins w:id="27" w:author="sonali" w:date="2018-02-15T14:10:00Z">
        <w:r w:rsidR="00B9550C">
          <w:rPr>
            <w:sz w:val="24"/>
            <w:szCs w:val="24"/>
          </w:rPr>
          <w:t>. Q</w:t>
        </w:r>
      </w:ins>
      <w:ins w:id="28" w:author="sonali" w:date="2018-02-15T14:08:00Z">
        <w:r w:rsidR="00B9550C" w:rsidRPr="00B9550C">
          <w:rPr>
            <w:sz w:val="24"/>
            <w:szCs w:val="24"/>
            <w:rPrChange w:id="29" w:author="sonali" w:date="2018-02-15T14:09:00Z">
              <w:rPr>
                <w:rFonts w:ascii="Arial" w:hAnsi="Arial" w:cs="Arial"/>
                <w:sz w:val="22"/>
                <w:szCs w:val="22"/>
              </w:rPr>
            </w:rPrChange>
          </w:rPr>
          <w:t xml:space="preserve">uanto à questão relacionada ao mandato “tampão”; </w:t>
        </w:r>
      </w:ins>
      <w:ins w:id="30" w:author="sonali" w:date="2018-02-15T14:13:00Z">
        <w:r w:rsidR="00B736DB">
          <w:rPr>
            <w:sz w:val="24"/>
            <w:szCs w:val="24"/>
          </w:rPr>
          <w:t xml:space="preserve">observou </w:t>
        </w:r>
      </w:ins>
      <w:ins w:id="31" w:author="sonali" w:date="2018-02-15T14:08:00Z">
        <w:r w:rsidR="00B9550C" w:rsidRPr="00B9550C">
          <w:rPr>
            <w:sz w:val="24"/>
            <w:szCs w:val="24"/>
            <w:rPrChange w:id="32" w:author="sonali" w:date="2018-02-15T14:09:00Z">
              <w:rPr>
                <w:rFonts w:ascii="Arial" w:hAnsi="Arial" w:cs="Arial"/>
                <w:sz w:val="22"/>
                <w:szCs w:val="22"/>
              </w:rPr>
            </w:rPrChange>
          </w:rPr>
          <w:t>que a princípio o comitê havia se posicionado com possibilidade de reeleição contínua, mas isto foi revisto e a deliberação do CBHSF agora não vai de encontro ao que está posto na Resolução nº 05/CNRH.   Observou ainda que está prevista no Plano de Trabalho da CTIL/CNRH a revisão da referida Resolução e, ratificando o exposto pela representante da ANA (</w:t>
        </w:r>
        <w:proofErr w:type="spellStart"/>
        <w:r w:rsidR="00B9550C" w:rsidRPr="00B9550C">
          <w:rPr>
            <w:sz w:val="24"/>
            <w:szCs w:val="24"/>
            <w:rPrChange w:id="33" w:author="sonali" w:date="2018-02-15T14:09:00Z">
              <w:rPr>
                <w:rFonts w:ascii="Arial" w:hAnsi="Arial" w:cs="Arial"/>
                <w:sz w:val="22"/>
                <w:szCs w:val="22"/>
              </w:rPr>
            </w:rPrChange>
          </w:rPr>
          <w:t>Eldis</w:t>
        </w:r>
        <w:proofErr w:type="spellEnd"/>
        <w:r w:rsidR="00B9550C" w:rsidRPr="00B9550C">
          <w:rPr>
            <w:sz w:val="24"/>
            <w:szCs w:val="24"/>
            <w:rPrChange w:id="34" w:author="sonali" w:date="2018-02-15T14:09:00Z">
              <w:rPr>
                <w:rFonts w:ascii="Arial" w:hAnsi="Arial" w:cs="Arial"/>
                <w:sz w:val="22"/>
                <w:szCs w:val="22"/>
              </w:rPr>
            </w:rPrChange>
          </w:rPr>
          <w:t xml:space="preserve"> Camargo), expressou que é hora de se aperfeiçoar a norma.</w:t>
        </w:r>
        <w:r w:rsidR="00B9550C">
          <w:rPr>
            <w:rFonts w:ascii="Arial" w:hAnsi="Arial" w:cs="Arial"/>
            <w:sz w:val="22"/>
            <w:szCs w:val="22"/>
          </w:rPr>
          <w:t xml:space="preserve"> </w:t>
        </w:r>
      </w:ins>
    </w:p>
    <w:p w:rsidR="00B9550C" w:rsidRDefault="00B9550C" w:rsidP="00B9550C">
      <w:pPr>
        <w:autoSpaceDE w:val="0"/>
        <w:autoSpaceDN w:val="0"/>
        <w:adjustRightInd w:val="0"/>
        <w:ind w:left="360"/>
        <w:jc w:val="both"/>
        <w:rPr>
          <w:ins w:id="35" w:author="sonali" w:date="2018-02-15T14:08:00Z"/>
          <w:rFonts w:ascii="Arial" w:hAnsi="Arial" w:cs="Arial"/>
          <w:sz w:val="22"/>
          <w:szCs w:val="22"/>
        </w:rPr>
      </w:pPr>
    </w:p>
    <w:p w:rsidR="002F2B60" w:rsidRPr="00203F8A" w:rsidRDefault="00367DA3" w:rsidP="00E37F38">
      <w:pPr>
        <w:tabs>
          <w:tab w:val="left" w:pos="851"/>
          <w:tab w:val="left" w:pos="1134"/>
        </w:tabs>
        <w:suppressAutoHyphens/>
        <w:autoSpaceDE w:val="0"/>
        <w:autoSpaceDN w:val="0"/>
        <w:adjustRightInd w:val="0"/>
        <w:jc w:val="both"/>
        <w:rPr>
          <w:b/>
          <w:bCs/>
          <w:color w:val="0000FF"/>
          <w:sz w:val="24"/>
          <w:szCs w:val="24"/>
        </w:rPr>
      </w:pPr>
      <w:r w:rsidRPr="00203F8A">
        <w:rPr>
          <w:sz w:val="24"/>
        </w:rPr>
        <w:t>Realizados os esclarecimentos e as manifestações dos membros da CTIL, foi consenso que a referida resolução precisava ser revista</w:t>
      </w:r>
      <w:r w:rsidR="00B5621D" w:rsidRPr="00203F8A">
        <w:rPr>
          <w:sz w:val="24"/>
        </w:rPr>
        <w:t xml:space="preserve">, visto </w:t>
      </w:r>
      <w:r w:rsidR="00FC7B03" w:rsidRPr="00203F8A">
        <w:rPr>
          <w:sz w:val="24"/>
        </w:rPr>
        <w:t>já terem passado dezessete anos</w:t>
      </w:r>
      <w:r w:rsidRPr="00203F8A">
        <w:rPr>
          <w:sz w:val="24"/>
        </w:rPr>
        <w:t xml:space="preserve">. </w:t>
      </w:r>
      <w:del w:id="36" w:author="sonali" w:date="2018-02-15T14:11:00Z">
        <w:r w:rsidR="00B5621D" w:rsidRPr="00203F8A" w:rsidDel="00B9550C">
          <w:rPr>
            <w:sz w:val="24"/>
          </w:rPr>
          <w:delText xml:space="preserve">Foi lembrado pela Sra. Sonáli Cavalcanti </w:delText>
        </w:r>
        <w:r w:rsidR="00B5621D" w:rsidRPr="00203F8A" w:rsidDel="00B9550C">
          <w:rPr>
            <w:b/>
            <w:sz w:val="24"/>
          </w:rPr>
          <w:delText>(Concessionárias)</w:delText>
        </w:r>
        <w:r w:rsidR="00B5621D" w:rsidRPr="00203F8A" w:rsidDel="00B9550C">
          <w:rPr>
            <w:sz w:val="24"/>
          </w:rPr>
          <w:delText xml:space="preserve"> </w:delText>
        </w:r>
        <w:r w:rsidRPr="00203F8A" w:rsidDel="00B9550C">
          <w:rPr>
            <w:sz w:val="24"/>
          </w:rPr>
          <w:delText xml:space="preserve">que </w:delText>
        </w:r>
        <w:r w:rsidR="00B5621D" w:rsidRPr="00203F8A" w:rsidDel="00B9550C">
          <w:rPr>
            <w:sz w:val="24"/>
          </w:rPr>
          <w:delText xml:space="preserve">constava como </w:delText>
        </w:r>
        <w:r w:rsidR="00EE2A4F" w:rsidRPr="00203F8A" w:rsidDel="00B9550C">
          <w:rPr>
            <w:sz w:val="24"/>
          </w:rPr>
          <w:delText xml:space="preserve">plano de trabalho da </w:delText>
        </w:r>
        <w:r w:rsidR="00B5621D" w:rsidRPr="00203F8A" w:rsidDel="00B9550C">
          <w:rPr>
            <w:sz w:val="24"/>
          </w:rPr>
          <w:delText xml:space="preserve">CTIL trabalhar </w:delText>
        </w:r>
        <w:r w:rsidR="001A244F" w:rsidRPr="00203F8A" w:rsidDel="00B9550C">
          <w:rPr>
            <w:sz w:val="24"/>
          </w:rPr>
          <w:delText>n</w:delText>
        </w:r>
        <w:r w:rsidR="00B5621D" w:rsidRPr="00203F8A" w:rsidDel="00B9550C">
          <w:rPr>
            <w:sz w:val="24"/>
          </w:rPr>
          <w:delText>a revis</w:delText>
        </w:r>
        <w:r w:rsidR="001A244F" w:rsidRPr="00203F8A" w:rsidDel="00B9550C">
          <w:rPr>
            <w:sz w:val="24"/>
          </w:rPr>
          <w:delText>ão dess</w:delText>
        </w:r>
        <w:r w:rsidR="00B5621D" w:rsidRPr="00203F8A" w:rsidDel="00B9550C">
          <w:rPr>
            <w:sz w:val="24"/>
          </w:rPr>
          <w:delText>a resolução.</w:delText>
        </w:r>
      </w:del>
      <w:r w:rsidRPr="00203F8A">
        <w:rPr>
          <w:sz w:val="24"/>
        </w:rPr>
        <w:t xml:space="preserve"> </w:t>
      </w:r>
      <w:r w:rsidR="00842F50" w:rsidRPr="00203F8A">
        <w:rPr>
          <w:sz w:val="24"/>
        </w:rPr>
        <w:t xml:space="preserve">O Sr. Gustavo Gazzinelli </w:t>
      </w:r>
      <w:r w:rsidR="00842F50" w:rsidRPr="00203F8A">
        <w:rPr>
          <w:b/>
          <w:sz w:val="24"/>
        </w:rPr>
        <w:t>(</w:t>
      </w:r>
      <w:r w:rsidR="009C2AEC" w:rsidRPr="00203F8A">
        <w:rPr>
          <w:b/>
          <w:sz w:val="24"/>
        </w:rPr>
        <w:t>ONGS)</w:t>
      </w:r>
      <w:r w:rsidR="009C2AEC" w:rsidRPr="00203F8A">
        <w:rPr>
          <w:sz w:val="24"/>
        </w:rPr>
        <w:t xml:space="preserve"> perguntou se o </w:t>
      </w:r>
      <w:r w:rsidR="00842F50" w:rsidRPr="00203F8A">
        <w:rPr>
          <w:sz w:val="24"/>
        </w:rPr>
        <w:t xml:space="preserve">questionamento da ANA foi feito antes ou depois de eleição? </w:t>
      </w:r>
      <w:r w:rsidR="009C2AEC" w:rsidRPr="00203F8A">
        <w:rPr>
          <w:sz w:val="24"/>
        </w:rPr>
        <w:t xml:space="preserve">Para ele se foi feito depois era de se estranhar. </w:t>
      </w:r>
      <w:r w:rsidR="008E6B8F" w:rsidRPr="00203F8A">
        <w:rPr>
          <w:sz w:val="24"/>
        </w:rPr>
        <w:t>O Sr. Sergio Gonçalves (presid</w:t>
      </w:r>
      <w:r w:rsidR="001D5875">
        <w:rPr>
          <w:sz w:val="24"/>
        </w:rPr>
        <w:t>ente da CTIL) informou que o ofí</w:t>
      </w:r>
      <w:r w:rsidR="008E6B8F" w:rsidRPr="00203F8A">
        <w:rPr>
          <w:sz w:val="24"/>
        </w:rPr>
        <w:t xml:space="preserve">cio </w:t>
      </w:r>
      <w:r w:rsidR="00D50171">
        <w:rPr>
          <w:sz w:val="24"/>
        </w:rPr>
        <w:t>era de</w:t>
      </w:r>
      <w:r w:rsidR="00626CEB">
        <w:rPr>
          <w:sz w:val="24"/>
        </w:rPr>
        <w:t xml:space="preserve"> 4 de</w:t>
      </w:r>
      <w:r w:rsidR="008E6B8F" w:rsidRPr="00203F8A">
        <w:rPr>
          <w:sz w:val="24"/>
        </w:rPr>
        <w:t xml:space="preserve"> agosto de 2016</w:t>
      </w:r>
      <w:r w:rsidR="00626CEB">
        <w:rPr>
          <w:sz w:val="24"/>
        </w:rPr>
        <w:t>,</w:t>
      </w:r>
      <w:r w:rsidR="008E6B8F" w:rsidRPr="00203F8A">
        <w:rPr>
          <w:sz w:val="24"/>
        </w:rPr>
        <w:t xml:space="preserve"> e a eleição foi em setembro. O Sr. Ney Murtha </w:t>
      </w:r>
      <w:r w:rsidR="008E6B8F" w:rsidRPr="00203F8A">
        <w:rPr>
          <w:b/>
          <w:sz w:val="24"/>
        </w:rPr>
        <w:t>(ANA)</w:t>
      </w:r>
      <w:r w:rsidR="008E6B8F" w:rsidRPr="00203F8A">
        <w:rPr>
          <w:sz w:val="24"/>
        </w:rPr>
        <w:t xml:space="preserve"> esclareceu que a Agência levantou a questão antes da eleição e concordou com a tese de que há essa lacuna na Resolução do CNRH, assim como há </w:t>
      </w:r>
      <w:r w:rsidR="00164A69" w:rsidRPr="00203F8A">
        <w:rPr>
          <w:sz w:val="24"/>
        </w:rPr>
        <w:t>outros pontos para se atentar, entre ele</w:t>
      </w:r>
      <w:r w:rsidR="008E6B8F" w:rsidRPr="00203F8A">
        <w:rPr>
          <w:sz w:val="24"/>
        </w:rPr>
        <w:t>s a extensão de mandatos que tem provocado alguns problemas na implementação da política.</w:t>
      </w:r>
      <w:r w:rsidR="00686EDB" w:rsidRPr="00203F8A">
        <w:rPr>
          <w:sz w:val="24"/>
        </w:rPr>
        <w:t xml:space="preserve"> </w:t>
      </w:r>
      <w:r w:rsidRPr="00203F8A">
        <w:rPr>
          <w:sz w:val="24"/>
        </w:rPr>
        <w:t xml:space="preserve">Com o objetivo de atender a demanda do Plenário do CNRH, o presidente da CTIL solicitou a manifestação dos seus membros quanto </w:t>
      </w:r>
      <w:r w:rsidR="00584BBF" w:rsidRPr="00203F8A">
        <w:rPr>
          <w:sz w:val="24"/>
        </w:rPr>
        <w:t>à</w:t>
      </w:r>
      <w:r w:rsidRPr="00203F8A">
        <w:rPr>
          <w:sz w:val="24"/>
        </w:rPr>
        <w:t xml:space="preserve"> alteração do regimento interno do CBHSF. A maioria dos presentes convalidou o ato do Comitê, entendendo que existem lacunas na Resolução CNRH 05/2000 que </w:t>
      </w:r>
      <w:r w:rsidR="00D42A77" w:rsidRPr="00203F8A">
        <w:rPr>
          <w:sz w:val="24"/>
        </w:rPr>
        <w:t>precisam ser</w:t>
      </w:r>
      <w:r w:rsidRPr="00203F8A">
        <w:rPr>
          <w:sz w:val="24"/>
        </w:rPr>
        <w:t xml:space="preserve"> sanadas com a sua revisão. A representação Industrial (CNI) e das Organizações Não Governamentais (</w:t>
      </w:r>
      <w:proofErr w:type="spellStart"/>
      <w:r w:rsidR="001A244F" w:rsidRPr="00203F8A">
        <w:rPr>
          <w:sz w:val="24"/>
        </w:rPr>
        <w:t>Fonasc</w:t>
      </w:r>
      <w:proofErr w:type="spellEnd"/>
      <w:r w:rsidRPr="00203F8A">
        <w:rPr>
          <w:sz w:val="24"/>
        </w:rPr>
        <w:t>) se abstiveram de votar</w:t>
      </w:r>
      <w:r w:rsidR="009F41C1" w:rsidRPr="00203F8A">
        <w:rPr>
          <w:sz w:val="24"/>
        </w:rPr>
        <w:t>, justificando a posição</w:t>
      </w:r>
      <w:r w:rsidRPr="00203F8A">
        <w:rPr>
          <w:sz w:val="24"/>
        </w:rPr>
        <w:t>.</w:t>
      </w:r>
      <w:r w:rsidR="004E54D0" w:rsidRPr="00203F8A">
        <w:rPr>
          <w:sz w:val="24"/>
          <w:lang w:eastAsia="ar-SA"/>
        </w:rPr>
        <w:t xml:space="preserve"> </w:t>
      </w:r>
      <w:r w:rsidR="004E54D0" w:rsidRPr="00203F8A">
        <w:rPr>
          <w:sz w:val="24"/>
        </w:rPr>
        <w:t>Concluída a análise do Processo SEI nº 02000.001255/2016-91, a CTIL ratificou a decisão do CBH São Francisco e definiu por iniciar a revisão da Resolução CNRH nº 05/2000.</w:t>
      </w:r>
      <w:r w:rsidRPr="00203F8A">
        <w:rPr>
          <w:sz w:val="24"/>
        </w:rPr>
        <w:t xml:space="preserve"> </w:t>
      </w:r>
      <w:r w:rsidR="002F2B60" w:rsidRPr="00203F8A">
        <w:rPr>
          <w:b/>
          <w:bCs/>
          <w:color w:val="0000FF"/>
          <w:sz w:val="24"/>
          <w:szCs w:val="24"/>
        </w:rPr>
        <w:t xml:space="preserve">Item 9 </w:t>
      </w:r>
      <w:r w:rsidR="00394242" w:rsidRPr="00203F8A">
        <w:rPr>
          <w:bCs/>
          <w:color w:val="0000FF"/>
          <w:sz w:val="24"/>
          <w:szCs w:val="24"/>
        </w:rPr>
        <w:t>–</w:t>
      </w:r>
      <w:r w:rsidR="002F2B60" w:rsidRPr="00203F8A">
        <w:rPr>
          <w:bCs/>
          <w:color w:val="0000FF"/>
          <w:sz w:val="24"/>
          <w:szCs w:val="24"/>
        </w:rPr>
        <w:t xml:space="preserve"> </w:t>
      </w:r>
      <w:r w:rsidR="00394242" w:rsidRPr="00203F8A">
        <w:rPr>
          <w:bCs/>
          <w:color w:val="0000FF"/>
          <w:sz w:val="24"/>
          <w:szCs w:val="24"/>
        </w:rPr>
        <w:t xml:space="preserve"> Solicitação do Departamento Nacional de Obras Contra a Seca – </w:t>
      </w:r>
      <w:proofErr w:type="spellStart"/>
      <w:r w:rsidR="00394242" w:rsidRPr="00203F8A">
        <w:rPr>
          <w:bCs/>
          <w:color w:val="0000FF"/>
          <w:sz w:val="24"/>
          <w:szCs w:val="24"/>
        </w:rPr>
        <w:t>Dnocs</w:t>
      </w:r>
      <w:proofErr w:type="spellEnd"/>
      <w:r w:rsidR="00394242" w:rsidRPr="00203F8A">
        <w:rPr>
          <w:bCs/>
          <w:color w:val="0000FF"/>
          <w:sz w:val="24"/>
          <w:szCs w:val="24"/>
        </w:rPr>
        <w:t xml:space="preserve"> sobre o recebimento de recursos financeiros pela retirada de água de seus açudes, conforme Lei nº 10.204/2001. </w:t>
      </w:r>
      <w:r w:rsidR="002A656A" w:rsidRPr="00203F8A">
        <w:rPr>
          <w:bCs/>
          <w:sz w:val="24"/>
          <w:szCs w:val="24"/>
        </w:rPr>
        <w:t>O</w:t>
      </w:r>
      <w:r w:rsidR="002A656A" w:rsidRPr="00203F8A">
        <w:rPr>
          <w:bCs/>
          <w:color w:val="0000FF"/>
          <w:sz w:val="24"/>
          <w:szCs w:val="24"/>
        </w:rPr>
        <w:t xml:space="preserve"> </w:t>
      </w:r>
      <w:r w:rsidR="002A656A" w:rsidRPr="00203F8A">
        <w:rPr>
          <w:bCs/>
          <w:sz w:val="24"/>
          <w:szCs w:val="24"/>
        </w:rPr>
        <w:t>presidente da CTIL</w:t>
      </w:r>
      <w:r w:rsidR="0045215B" w:rsidRPr="00203F8A">
        <w:rPr>
          <w:bCs/>
          <w:sz w:val="24"/>
          <w:szCs w:val="24"/>
        </w:rPr>
        <w:t>, Sergio Gonçalves,</w:t>
      </w:r>
      <w:r w:rsidR="00842E4D" w:rsidRPr="00203F8A">
        <w:rPr>
          <w:bCs/>
          <w:sz w:val="24"/>
          <w:szCs w:val="24"/>
        </w:rPr>
        <w:t xml:space="preserve"> com complementações dadas pelo Sr</w:t>
      </w:r>
      <w:r w:rsidR="0083285E">
        <w:rPr>
          <w:bCs/>
          <w:sz w:val="24"/>
          <w:szCs w:val="24"/>
        </w:rPr>
        <w:t>. Jú</w:t>
      </w:r>
      <w:r w:rsidR="0045215B" w:rsidRPr="00203F8A">
        <w:rPr>
          <w:bCs/>
          <w:sz w:val="24"/>
          <w:szCs w:val="24"/>
        </w:rPr>
        <w:t xml:space="preserve">lio Thadeu Kettelhut </w:t>
      </w:r>
      <w:r w:rsidR="0045215B" w:rsidRPr="0083285E">
        <w:rPr>
          <w:b/>
          <w:bCs/>
          <w:sz w:val="24"/>
          <w:szCs w:val="24"/>
        </w:rPr>
        <w:t>(MMA)</w:t>
      </w:r>
      <w:r w:rsidR="0045215B" w:rsidRPr="00203F8A">
        <w:rPr>
          <w:bCs/>
          <w:sz w:val="24"/>
          <w:szCs w:val="24"/>
        </w:rPr>
        <w:t xml:space="preserve"> e Sr. Marco Antonio Amorim </w:t>
      </w:r>
      <w:r w:rsidR="0045215B" w:rsidRPr="00203F8A">
        <w:rPr>
          <w:b/>
          <w:bCs/>
          <w:sz w:val="24"/>
          <w:szCs w:val="24"/>
        </w:rPr>
        <w:t>(ANA</w:t>
      </w:r>
      <w:r w:rsidR="00505CC6" w:rsidRPr="00203F8A">
        <w:rPr>
          <w:b/>
          <w:bCs/>
          <w:sz w:val="24"/>
          <w:szCs w:val="24"/>
        </w:rPr>
        <w:t>)</w:t>
      </w:r>
      <w:r w:rsidR="0045215B" w:rsidRPr="00203F8A">
        <w:rPr>
          <w:bCs/>
          <w:sz w:val="24"/>
          <w:szCs w:val="24"/>
        </w:rPr>
        <w:t>,</w:t>
      </w:r>
      <w:r w:rsidR="0045215B" w:rsidRPr="00203F8A">
        <w:rPr>
          <w:b/>
          <w:bCs/>
          <w:sz w:val="24"/>
          <w:szCs w:val="24"/>
        </w:rPr>
        <w:t xml:space="preserve"> </w:t>
      </w:r>
      <w:r w:rsidR="0045215B" w:rsidRPr="00203F8A">
        <w:rPr>
          <w:bCs/>
          <w:sz w:val="24"/>
          <w:szCs w:val="24"/>
        </w:rPr>
        <w:t>informou sobre</w:t>
      </w:r>
      <w:r w:rsidR="002A656A" w:rsidRPr="00203F8A">
        <w:rPr>
          <w:bCs/>
          <w:sz w:val="24"/>
          <w:szCs w:val="24"/>
        </w:rPr>
        <w:t xml:space="preserve"> o pleito do </w:t>
      </w:r>
      <w:proofErr w:type="spellStart"/>
      <w:r w:rsidR="002A656A" w:rsidRPr="00203F8A">
        <w:rPr>
          <w:bCs/>
          <w:sz w:val="24"/>
          <w:szCs w:val="24"/>
        </w:rPr>
        <w:t>Dnocs</w:t>
      </w:r>
      <w:proofErr w:type="spellEnd"/>
      <w:r w:rsidR="0045215B" w:rsidRPr="00203F8A">
        <w:rPr>
          <w:bCs/>
          <w:sz w:val="24"/>
          <w:szCs w:val="24"/>
        </w:rPr>
        <w:t xml:space="preserve"> presente no oficio encaminha</w:t>
      </w:r>
      <w:r w:rsidR="00842E4D" w:rsidRPr="00203F8A">
        <w:rPr>
          <w:bCs/>
          <w:sz w:val="24"/>
          <w:szCs w:val="24"/>
        </w:rPr>
        <w:t>do</w:t>
      </w:r>
      <w:r w:rsidR="0045215B" w:rsidRPr="00203F8A">
        <w:rPr>
          <w:bCs/>
          <w:sz w:val="24"/>
          <w:szCs w:val="24"/>
        </w:rPr>
        <w:t xml:space="preserve"> à Secretaria Executiva do Conselho. N</w:t>
      </w:r>
      <w:r w:rsidR="0083285E">
        <w:rPr>
          <w:bCs/>
          <w:sz w:val="24"/>
          <w:szCs w:val="24"/>
        </w:rPr>
        <w:t>ess</w:t>
      </w:r>
      <w:r w:rsidR="00505CC6" w:rsidRPr="00203F8A">
        <w:rPr>
          <w:bCs/>
          <w:sz w:val="24"/>
          <w:szCs w:val="24"/>
        </w:rPr>
        <w:t xml:space="preserve">a </w:t>
      </w:r>
      <w:r w:rsidR="0045215B" w:rsidRPr="00203F8A">
        <w:rPr>
          <w:bCs/>
          <w:sz w:val="24"/>
          <w:szCs w:val="24"/>
        </w:rPr>
        <w:t>solicitação</w:t>
      </w:r>
      <w:r w:rsidR="00505CC6" w:rsidRPr="00203F8A">
        <w:rPr>
          <w:bCs/>
          <w:sz w:val="24"/>
          <w:szCs w:val="24"/>
        </w:rPr>
        <w:t xml:space="preserve">, </w:t>
      </w:r>
      <w:r w:rsidR="0045215B" w:rsidRPr="00203F8A">
        <w:rPr>
          <w:bCs/>
          <w:sz w:val="24"/>
          <w:szCs w:val="24"/>
        </w:rPr>
        <w:t xml:space="preserve">o </w:t>
      </w:r>
      <w:proofErr w:type="spellStart"/>
      <w:r w:rsidR="0045215B" w:rsidRPr="00203F8A">
        <w:rPr>
          <w:bCs/>
          <w:sz w:val="24"/>
          <w:szCs w:val="24"/>
        </w:rPr>
        <w:t>Dnocs</w:t>
      </w:r>
      <w:proofErr w:type="spellEnd"/>
      <w:r w:rsidR="0045215B" w:rsidRPr="00203F8A">
        <w:rPr>
          <w:bCs/>
          <w:sz w:val="24"/>
          <w:szCs w:val="24"/>
        </w:rPr>
        <w:t xml:space="preserve"> pede </w:t>
      </w:r>
      <w:r w:rsidR="00505CC6" w:rsidRPr="00203F8A">
        <w:rPr>
          <w:bCs/>
          <w:sz w:val="24"/>
          <w:szCs w:val="24"/>
        </w:rPr>
        <w:t xml:space="preserve">a </w:t>
      </w:r>
      <w:r w:rsidR="0045215B" w:rsidRPr="00203F8A">
        <w:rPr>
          <w:bCs/>
          <w:sz w:val="24"/>
          <w:szCs w:val="24"/>
        </w:rPr>
        <w:t xml:space="preserve">regulamentação </w:t>
      </w:r>
      <w:r w:rsidR="00505CC6" w:rsidRPr="00203F8A">
        <w:rPr>
          <w:bCs/>
          <w:sz w:val="24"/>
          <w:szCs w:val="24"/>
        </w:rPr>
        <w:t>do</w:t>
      </w:r>
      <w:r w:rsidR="0045215B" w:rsidRPr="00203F8A">
        <w:rPr>
          <w:bCs/>
          <w:sz w:val="24"/>
          <w:szCs w:val="24"/>
        </w:rPr>
        <w:t xml:space="preserve"> </w:t>
      </w:r>
      <w:r w:rsidR="002A656A" w:rsidRPr="00203F8A">
        <w:rPr>
          <w:bCs/>
          <w:sz w:val="24"/>
          <w:szCs w:val="24"/>
        </w:rPr>
        <w:t xml:space="preserve">direito ao recebimento de parcela da cobrança pelo uso da água retirada das infraestruturas operadas e mantidas por </w:t>
      </w:r>
      <w:r w:rsidR="00E4600A" w:rsidRPr="00203F8A">
        <w:rPr>
          <w:bCs/>
          <w:sz w:val="24"/>
          <w:szCs w:val="24"/>
        </w:rPr>
        <w:t>essa</w:t>
      </w:r>
      <w:r w:rsidR="002A656A" w:rsidRPr="00203F8A">
        <w:rPr>
          <w:bCs/>
          <w:sz w:val="24"/>
          <w:szCs w:val="24"/>
        </w:rPr>
        <w:t xml:space="preserve"> </w:t>
      </w:r>
      <w:r w:rsidR="00E4600A" w:rsidRPr="00203F8A">
        <w:rPr>
          <w:bCs/>
          <w:sz w:val="24"/>
          <w:szCs w:val="24"/>
        </w:rPr>
        <w:t>A</w:t>
      </w:r>
      <w:r w:rsidR="002A656A" w:rsidRPr="00203F8A">
        <w:rPr>
          <w:bCs/>
          <w:sz w:val="24"/>
          <w:szCs w:val="24"/>
        </w:rPr>
        <w:t>utarquia</w:t>
      </w:r>
      <w:r w:rsidR="00E4600A" w:rsidRPr="00203F8A">
        <w:rPr>
          <w:bCs/>
          <w:sz w:val="24"/>
          <w:szCs w:val="24"/>
        </w:rPr>
        <w:t xml:space="preserve">, </w:t>
      </w:r>
      <w:r w:rsidR="0045215B" w:rsidRPr="00203F8A">
        <w:rPr>
          <w:bCs/>
          <w:sz w:val="24"/>
          <w:szCs w:val="24"/>
        </w:rPr>
        <w:t xml:space="preserve">conforme previsto na </w:t>
      </w:r>
      <w:r w:rsidR="00E4600A" w:rsidRPr="00203F8A">
        <w:rPr>
          <w:bCs/>
          <w:sz w:val="24"/>
          <w:szCs w:val="24"/>
        </w:rPr>
        <w:t>Lei n</w:t>
      </w:r>
      <w:r w:rsidR="00505CC6" w:rsidRPr="00203F8A">
        <w:rPr>
          <w:bCs/>
          <w:sz w:val="24"/>
          <w:szCs w:val="24"/>
        </w:rPr>
        <w:t>º</w:t>
      </w:r>
      <w:r w:rsidR="00E4600A" w:rsidRPr="00203F8A">
        <w:rPr>
          <w:bCs/>
          <w:sz w:val="24"/>
          <w:szCs w:val="24"/>
        </w:rPr>
        <w:t xml:space="preserve">.10.204/2001. </w:t>
      </w:r>
      <w:r w:rsidR="00505CC6" w:rsidRPr="00203F8A">
        <w:rPr>
          <w:bCs/>
          <w:sz w:val="24"/>
          <w:szCs w:val="24"/>
        </w:rPr>
        <w:t xml:space="preserve">Ressaltando-se </w:t>
      </w:r>
      <w:r w:rsidR="00E4600A" w:rsidRPr="00203F8A">
        <w:rPr>
          <w:bCs/>
          <w:sz w:val="24"/>
          <w:szCs w:val="24"/>
        </w:rPr>
        <w:t xml:space="preserve">que </w:t>
      </w:r>
      <w:r w:rsidR="002A656A" w:rsidRPr="00203F8A">
        <w:rPr>
          <w:bCs/>
          <w:sz w:val="24"/>
          <w:szCs w:val="24"/>
        </w:rPr>
        <w:t xml:space="preserve">se tratava de uma questão legal que envolvia três leis, a de Recursos Hídricos, da ANA e do </w:t>
      </w:r>
      <w:proofErr w:type="spellStart"/>
      <w:r w:rsidR="002A656A" w:rsidRPr="00203F8A">
        <w:rPr>
          <w:bCs/>
          <w:sz w:val="24"/>
          <w:szCs w:val="24"/>
        </w:rPr>
        <w:t>Dnocs</w:t>
      </w:r>
      <w:proofErr w:type="spellEnd"/>
      <w:r w:rsidR="002A656A" w:rsidRPr="00203F8A">
        <w:rPr>
          <w:bCs/>
          <w:sz w:val="24"/>
          <w:szCs w:val="24"/>
        </w:rPr>
        <w:t>.</w:t>
      </w:r>
      <w:r w:rsidR="00505CC6" w:rsidRPr="00203F8A">
        <w:rPr>
          <w:bCs/>
          <w:sz w:val="24"/>
          <w:szCs w:val="24"/>
        </w:rPr>
        <w:t xml:space="preserve"> </w:t>
      </w:r>
      <w:r w:rsidR="0045215B" w:rsidRPr="00203F8A">
        <w:rPr>
          <w:bCs/>
          <w:sz w:val="24"/>
          <w:szCs w:val="24"/>
        </w:rPr>
        <w:t>A CTCOB</w:t>
      </w:r>
      <w:r w:rsidR="00505CC6" w:rsidRPr="00203F8A">
        <w:rPr>
          <w:bCs/>
          <w:sz w:val="24"/>
          <w:szCs w:val="24"/>
        </w:rPr>
        <w:t xml:space="preserve"> ao analisar o assunto concluiu por recorrer </w:t>
      </w:r>
      <w:r w:rsidR="0045215B" w:rsidRPr="00203F8A">
        <w:rPr>
          <w:bCs/>
          <w:sz w:val="24"/>
          <w:szCs w:val="24"/>
        </w:rPr>
        <w:t>à CTIL para verificar se essa regulamentação compet</w:t>
      </w:r>
      <w:r w:rsidR="00AB3548" w:rsidRPr="00203F8A">
        <w:rPr>
          <w:bCs/>
          <w:sz w:val="24"/>
          <w:szCs w:val="24"/>
        </w:rPr>
        <w:t>ia</w:t>
      </w:r>
      <w:r w:rsidR="0045215B" w:rsidRPr="00203F8A">
        <w:rPr>
          <w:bCs/>
          <w:sz w:val="24"/>
          <w:szCs w:val="24"/>
        </w:rPr>
        <w:t xml:space="preserve"> ao Conselh</w:t>
      </w:r>
      <w:r w:rsidR="00AB3548" w:rsidRPr="00203F8A">
        <w:rPr>
          <w:bCs/>
          <w:sz w:val="24"/>
          <w:szCs w:val="24"/>
        </w:rPr>
        <w:t>o Nacional de Recursos Hídricos</w:t>
      </w:r>
      <w:r w:rsidR="00505CC6" w:rsidRPr="00203F8A">
        <w:rPr>
          <w:bCs/>
          <w:sz w:val="24"/>
          <w:szCs w:val="24"/>
        </w:rPr>
        <w:t xml:space="preserve">. A Sra. Mônica Portella </w:t>
      </w:r>
      <w:r w:rsidR="00505CC6" w:rsidRPr="00203F8A">
        <w:rPr>
          <w:b/>
          <w:bCs/>
          <w:sz w:val="24"/>
          <w:szCs w:val="24"/>
        </w:rPr>
        <w:t>(CERH/BA)</w:t>
      </w:r>
      <w:r w:rsidR="00505CC6" w:rsidRPr="00203F8A">
        <w:rPr>
          <w:bCs/>
          <w:sz w:val="24"/>
          <w:szCs w:val="24"/>
        </w:rPr>
        <w:t xml:space="preserve"> colocou que esse assunto </w:t>
      </w:r>
      <w:r w:rsidR="009114CB" w:rsidRPr="00203F8A">
        <w:rPr>
          <w:bCs/>
          <w:sz w:val="24"/>
          <w:szCs w:val="24"/>
        </w:rPr>
        <w:t xml:space="preserve">foi discutido na Bahia </w:t>
      </w:r>
      <w:r w:rsidR="00AB3548" w:rsidRPr="00203F8A">
        <w:rPr>
          <w:bCs/>
          <w:sz w:val="24"/>
          <w:szCs w:val="24"/>
        </w:rPr>
        <w:t>e que</w:t>
      </w:r>
      <w:r w:rsidR="009114CB" w:rsidRPr="00203F8A">
        <w:rPr>
          <w:bCs/>
          <w:sz w:val="24"/>
          <w:szCs w:val="24"/>
        </w:rPr>
        <w:t>,</w:t>
      </w:r>
      <w:r w:rsidR="00505CC6" w:rsidRPr="00203F8A">
        <w:rPr>
          <w:bCs/>
          <w:sz w:val="24"/>
          <w:szCs w:val="24"/>
        </w:rPr>
        <w:t xml:space="preserve"> </w:t>
      </w:r>
      <w:r w:rsidR="00505CC6" w:rsidRPr="00203F8A">
        <w:rPr>
          <w:bCs/>
          <w:sz w:val="24"/>
          <w:szCs w:val="24"/>
        </w:rPr>
        <w:lastRenderedPageBreak/>
        <w:t>recentemente</w:t>
      </w:r>
      <w:r w:rsidR="009114CB" w:rsidRPr="00203F8A">
        <w:rPr>
          <w:bCs/>
          <w:sz w:val="24"/>
          <w:szCs w:val="24"/>
        </w:rPr>
        <w:t>,</w:t>
      </w:r>
      <w:r w:rsidR="00505CC6" w:rsidRPr="00203F8A">
        <w:rPr>
          <w:bCs/>
          <w:sz w:val="24"/>
          <w:szCs w:val="24"/>
        </w:rPr>
        <w:t xml:space="preserve"> em função de estarem e</w:t>
      </w:r>
      <w:r w:rsidR="00AD6E1E">
        <w:rPr>
          <w:bCs/>
          <w:sz w:val="24"/>
          <w:szCs w:val="24"/>
        </w:rPr>
        <w:t xml:space="preserve">m vias de implantar a cobrança, </w:t>
      </w:r>
      <w:r w:rsidR="00505CC6" w:rsidRPr="00203F8A">
        <w:rPr>
          <w:bCs/>
          <w:sz w:val="24"/>
          <w:szCs w:val="24"/>
        </w:rPr>
        <w:t xml:space="preserve">começaram </w:t>
      </w:r>
      <w:r w:rsidR="00AD6E1E">
        <w:rPr>
          <w:bCs/>
          <w:sz w:val="24"/>
          <w:szCs w:val="24"/>
        </w:rPr>
        <w:t xml:space="preserve">a </w:t>
      </w:r>
      <w:r w:rsidR="00505CC6" w:rsidRPr="00203F8A">
        <w:rPr>
          <w:bCs/>
          <w:sz w:val="24"/>
          <w:szCs w:val="24"/>
        </w:rPr>
        <w:t>surgir alguns embates</w:t>
      </w:r>
      <w:r w:rsidR="009114CB" w:rsidRPr="00203F8A">
        <w:rPr>
          <w:bCs/>
          <w:sz w:val="24"/>
          <w:szCs w:val="24"/>
        </w:rPr>
        <w:t>. O</w:t>
      </w:r>
      <w:r w:rsidR="00505CC6" w:rsidRPr="00203F8A">
        <w:rPr>
          <w:bCs/>
          <w:sz w:val="24"/>
          <w:szCs w:val="24"/>
        </w:rPr>
        <w:t xml:space="preserve"> assunto foi levado à Procuradoria-Geral do Estado </w:t>
      </w:r>
      <w:r w:rsidR="009114CB" w:rsidRPr="00203F8A">
        <w:rPr>
          <w:bCs/>
          <w:sz w:val="24"/>
          <w:szCs w:val="24"/>
        </w:rPr>
        <w:t xml:space="preserve">que </w:t>
      </w:r>
      <w:r w:rsidR="00505CC6" w:rsidRPr="00203F8A">
        <w:rPr>
          <w:bCs/>
          <w:sz w:val="24"/>
          <w:szCs w:val="24"/>
        </w:rPr>
        <w:t xml:space="preserve">deu um parecer </w:t>
      </w:r>
      <w:r w:rsidR="009114CB" w:rsidRPr="00203F8A">
        <w:rPr>
          <w:bCs/>
          <w:sz w:val="24"/>
          <w:szCs w:val="24"/>
        </w:rPr>
        <w:t xml:space="preserve">dizendo que o valor cobrado não se configurava como </w:t>
      </w:r>
      <w:r w:rsidR="00505CC6" w:rsidRPr="00203F8A">
        <w:rPr>
          <w:bCs/>
          <w:sz w:val="24"/>
          <w:szCs w:val="24"/>
        </w:rPr>
        <w:t>cobrança pelo uso de recursos hídricos, e sim pela prestação de um serviço de fornecimento de água bruta.</w:t>
      </w:r>
      <w:r w:rsidR="009114CB" w:rsidRPr="00203F8A">
        <w:rPr>
          <w:bCs/>
          <w:sz w:val="24"/>
          <w:szCs w:val="24"/>
        </w:rPr>
        <w:t xml:space="preserve"> Tanto</w:t>
      </w:r>
      <w:r w:rsidR="00AB3548" w:rsidRPr="00203F8A">
        <w:rPr>
          <w:bCs/>
          <w:sz w:val="24"/>
          <w:szCs w:val="24"/>
        </w:rPr>
        <w:t xml:space="preserve"> era assim,</w:t>
      </w:r>
      <w:r w:rsidR="009114CB" w:rsidRPr="00203F8A">
        <w:rPr>
          <w:bCs/>
          <w:sz w:val="24"/>
          <w:szCs w:val="24"/>
        </w:rPr>
        <w:t xml:space="preserve"> que o dinheiro não vai para o Fundo Estadual de Recursos Hídricos. O Sr. Sergio Gonçalves </w:t>
      </w:r>
      <w:r w:rsidR="005308F6">
        <w:rPr>
          <w:b/>
          <w:bCs/>
          <w:sz w:val="24"/>
          <w:szCs w:val="24"/>
        </w:rPr>
        <w:t>(p</w:t>
      </w:r>
      <w:r w:rsidR="009114CB" w:rsidRPr="00203F8A">
        <w:rPr>
          <w:b/>
          <w:bCs/>
          <w:sz w:val="24"/>
          <w:szCs w:val="24"/>
        </w:rPr>
        <w:t>residente da CTIL)</w:t>
      </w:r>
      <w:r w:rsidR="009114CB" w:rsidRPr="00203F8A">
        <w:rPr>
          <w:bCs/>
          <w:sz w:val="24"/>
          <w:szCs w:val="24"/>
        </w:rPr>
        <w:t xml:space="preserve">, falou do cuidado </w:t>
      </w:r>
      <w:del w:id="37" w:author="sonali" w:date="2018-02-15T14:25:00Z">
        <w:r w:rsidR="009114CB" w:rsidRPr="00203F8A" w:rsidDel="00111374">
          <w:rPr>
            <w:bCs/>
            <w:sz w:val="24"/>
            <w:szCs w:val="24"/>
          </w:rPr>
          <w:delText xml:space="preserve">de que </w:delText>
        </w:r>
      </w:del>
      <w:r w:rsidR="00AB3548" w:rsidRPr="00203F8A">
        <w:rPr>
          <w:bCs/>
          <w:sz w:val="24"/>
          <w:szCs w:val="24"/>
        </w:rPr>
        <w:t>ao analisar esse pleito, pois o</w:t>
      </w:r>
      <w:r w:rsidR="00BF39E8" w:rsidRPr="00203F8A">
        <w:rPr>
          <w:bCs/>
          <w:sz w:val="24"/>
          <w:szCs w:val="24"/>
        </w:rPr>
        <w:t xml:space="preserve"> recurso do Sistema </w:t>
      </w:r>
      <w:r w:rsidR="00AB3548" w:rsidRPr="00203F8A">
        <w:rPr>
          <w:bCs/>
          <w:sz w:val="24"/>
          <w:szCs w:val="24"/>
        </w:rPr>
        <w:t xml:space="preserve">deve ser usado </w:t>
      </w:r>
      <w:r w:rsidR="00BF39E8" w:rsidRPr="00203F8A">
        <w:rPr>
          <w:bCs/>
          <w:sz w:val="24"/>
          <w:szCs w:val="24"/>
        </w:rPr>
        <w:t xml:space="preserve">para a finalidade </w:t>
      </w:r>
      <w:r w:rsidR="00AB3548" w:rsidRPr="00203F8A">
        <w:rPr>
          <w:bCs/>
          <w:sz w:val="24"/>
          <w:szCs w:val="24"/>
        </w:rPr>
        <w:t>a que ele foi pensado</w:t>
      </w:r>
      <w:r w:rsidR="00BF39E8" w:rsidRPr="00203F8A">
        <w:rPr>
          <w:bCs/>
          <w:sz w:val="24"/>
          <w:szCs w:val="24"/>
        </w:rPr>
        <w:t xml:space="preserve">. Concordou com a sugestão de alguns representantes pela criação de um </w:t>
      </w:r>
      <w:r w:rsidR="009114CB" w:rsidRPr="00203F8A">
        <w:rPr>
          <w:bCs/>
          <w:sz w:val="24"/>
          <w:szCs w:val="24"/>
        </w:rPr>
        <w:t xml:space="preserve">Grupo de Trabalho conjunto, CTIL e CTCOB, </w:t>
      </w:r>
      <w:r w:rsidR="00BF39E8" w:rsidRPr="00203F8A">
        <w:rPr>
          <w:bCs/>
          <w:sz w:val="24"/>
          <w:szCs w:val="24"/>
        </w:rPr>
        <w:t>que ficará responsável por entender e amadurecer a ideia</w:t>
      </w:r>
      <w:r w:rsidR="009114CB" w:rsidRPr="00203F8A">
        <w:rPr>
          <w:bCs/>
          <w:sz w:val="24"/>
          <w:szCs w:val="24"/>
        </w:rPr>
        <w:t xml:space="preserve"> </w:t>
      </w:r>
      <w:r w:rsidR="00BF39E8" w:rsidRPr="00203F8A">
        <w:rPr>
          <w:bCs/>
          <w:sz w:val="24"/>
          <w:szCs w:val="24"/>
        </w:rPr>
        <w:t xml:space="preserve">e </w:t>
      </w:r>
      <w:r w:rsidR="00EC704B" w:rsidRPr="00203F8A">
        <w:rPr>
          <w:bCs/>
          <w:sz w:val="24"/>
          <w:szCs w:val="24"/>
        </w:rPr>
        <w:t>de elaborar um parecer para ser encaminhado ao Co</w:t>
      </w:r>
      <w:r w:rsidR="00BF39E8" w:rsidRPr="00203F8A">
        <w:rPr>
          <w:bCs/>
          <w:sz w:val="24"/>
          <w:szCs w:val="24"/>
        </w:rPr>
        <w:t xml:space="preserve">nselho. </w:t>
      </w:r>
      <w:r w:rsidR="00EC704B" w:rsidRPr="00203F8A">
        <w:rPr>
          <w:bCs/>
          <w:sz w:val="24"/>
          <w:szCs w:val="24"/>
        </w:rPr>
        <w:t>Acordou-se que a Secretaria Executiva enviaria à CTIL e a CTOB um comunicado so</w:t>
      </w:r>
      <w:r w:rsidR="00AB3548" w:rsidRPr="00203F8A">
        <w:rPr>
          <w:bCs/>
          <w:sz w:val="24"/>
          <w:szCs w:val="24"/>
        </w:rPr>
        <w:t>bre o indicativo da criação do g</w:t>
      </w:r>
      <w:r w:rsidR="00EC704B" w:rsidRPr="00203F8A">
        <w:rPr>
          <w:bCs/>
          <w:sz w:val="24"/>
          <w:szCs w:val="24"/>
        </w:rPr>
        <w:t>rupo, solicitando que aqueles que quisessem participar se manifestassem. As indicações seriam apresentadas na próxima reuni</w:t>
      </w:r>
      <w:r w:rsidR="0078005A" w:rsidRPr="00203F8A">
        <w:rPr>
          <w:bCs/>
          <w:sz w:val="24"/>
          <w:szCs w:val="24"/>
        </w:rPr>
        <w:t xml:space="preserve">ão da CTIL, ocasião em que se formaria o GT, que pela CTIL já tinha a ANA como integrante. </w:t>
      </w:r>
      <w:r w:rsidR="00EF20C2" w:rsidRPr="00203F8A">
        <w:rPr>
          <w:bCs/>
          <w:sz w:val="24"/>
          <w:szCs w:val="24"/>
        </w:rPr>
        <w:t>Ressaltou que seria importante a presença de integrantes do</w:t>
      </w:r>
      <w:ins w:id="38" w:author="sonali" w:date="2018-02-15T14:29:00Z">
        <w:r w:rsidR="00E65F8D">
          <w:rPr>
            <w:bCs/>
            <w:sz w:val="24"/>
            <w:szCs w:val="24"/>
          </w:rPr>
          <w:t>s</w:t>
        </w:r>
      </w:ins>
      <w:r w:rsidR="00EF20C2" w:rsidRPr="00203F8A">
        <w:rPr>
          <w:bCs/>
          <w:sz w:val="24"/>
          <w:szCs w:val="24"/>
        </w:rPr>
        <w:t xml:space="preserve"> estado</w:t>
      </w:r>
      <w:ins w:id="39" w:author="sonali" w:date="2018-02-15T14:29:00Z">
        <w:r w:rsidR="00E65F8D">
          <w:rPr>
            <w:bCs/>
            <w:sz w:val="24"/>
            <w:szCs w:val="24"/>
          </w:rPr>
          <w:t>s</w:t>
        </w:r>
      </w:ins>
      <w:r w:rsidR="00EF20C2" w:rsidRPr="00203F8A">
        <w:rPr>
          <w:bCs/>
          <w:sz w:val="24"/>
          <w:szCs w:val="24"/>
        </w:rPr>
        <w:t xml:space="preserve"> do </w:t>
      </w:r>
      <w:ins w:id="40" w:author="sonali" w:date="2018-02-15T14:29:00Z">
        <w:r w:rsidR="00E65F8D">
          <w:rPr>
            <w:bCs/>
            <w:sz w:val="24"/>
            <w:szCs w:val="24"/>
          </w:rPr>
          <w:t>N</w:t>
        </w:r>
      </w:ins>
      <w:del w:id="41" w:author="sonali" w:date="2018-02-15T14:29:00Z">
        <w:r w:rsidR="00EF20C2" w:rsidRPr="00203F8A" w:rsidDel="00E65F8D">
          <w:rPr>
            <w:bCs/>
            <w:sz w:val="24"/>
            <w:szCs w:val="24"/>
          </w:rPr>
          <w:delText>n</w:delText>
        </w:r>
      </w:del>
      <w:r w:rsidR="00EF20C2" w:rsidRPr="00203F8A">
        <w:rPr>
          <w:bCs/>
          <w:sz w:val="24"/>
          <w:szCs w:val="24"/>
        </w:rPr>
        <w:t xml:space="preserve">ordeste. </w:t>
      </w:r>
      <w:r w:rsidR="00166CD8" w:rsidRPr="00203F8A">
        <w:rPr>
          <w:b/>
          <w:bCs/>
          <w:color w:val="0000FF"/>
          <w:sz w:val="24"/>
          <w:szCs w:val="24"/>
        </w:rPr>
        <w:t>Item 10</w:t>
      </w:r>
      <w:r w:rsidR="00166CD8" w:rsidRPr="00203F8A">
        <w:rPr>
          <w:bCs/>
          <w:color w:val="0000FF"/>
          <w:sz w:val="24"/>
          <w:szCs w:val="24"/>
        </w:rPr>
        <w:t xml:space="preserve"> - Apresentação sobre o Projeto Legado - “Desafios e Propostas para a Gestão das Águas no Brasil”. </w:t>
      </w:r>
      <w:r w:rsidR="00FE7BC0" w:rsidRPr="00203F8A">
        <w:rPr>
          <w:bCs/>
          <w:sz w:val="24"/>
          <w:szCs w:val="24"/>
        </w:rPr>
        <w:t xml:space="preserve">A apresentação foi realizada pelo Sr. </w:t>
      </w:r>
      <w:proofErr w:type="spellStart"/>
      <w:r w:rsidR="00FE7BC0" w:rsidRPr="00203F8A">
        <w:rPr>
          <w:bCs/>
          <w:sz w:val="24"/>
          <w:szCs w:val="24"/>
        </w:rPr>
        <w:t>Volney</w:t>
      </w:r>
      <w:proofErr w:type="spellEnd"/>
      <w:r w:rsidR="00FE7BC0" w:rsidRPr="00203F8A">
        <w:rPr>
          <w:bCs/>
          <w:sz w:val="24"/>
          <w:szCs w:val="24"/>
        </w:rPr>
        <w:t xml:space="preserve"> Zanardi,</w:t>
      </w:r>
      <w:r w:rsidR="00B55806" w:rsidRPr="00203F8A">
        <w:rPr>
          <w:bCs/>
          <w:sz w:val="24"/>
          <w:szCs w:val="24"/>
        </w:rPr>
        <w:t xml:space="preserve"> </w:t>
      </w:r>
      <w:r w:rsidR="00AD6E1E">
        <w:rPr>
          <w:bCs/>
          <w:sz w:val="24"/>
          <w:szCs w:val="24"/>
        </w:rPr>
        <w:t>A</w:t>
      </w:r>
      <w:r w:rsidR="00B55806" w:rsidRPr="00203F8A">
        <w:rPr>
          <w:bCs/>
          <w:sz w:val="24"/>
          <w:szCs w:val="24"/>
        </w:rPr>
        <w:t xml:space="preserve">ssessor da </w:t>
      </w:r>
      <w:r w:rsidR="00FE7BC0" w:rsidRPr="00203F8A">
        <w:rPr>
          <w:bCs/>
          <w:sz w:val="24"/>
          <w:szCs w:val="24"/>
        </w:rPr>
        <w:t>Agência N</w:t>
      </w:r>
      <w:r w:rsidR="00B55806" w:rsidRPr="00203F8A">
        <w:rPr>
          <w:bCs/>
          <w:sz w:val="24"/>
          <w:szCs w:val="24"/>
        </w:rPr>
        <w:t>a</w:t>
      </w:r>
      <w:r w:rsidR="00FE7BC0" w:rsidRPr="00203F8A">
        <w:rPr>
          <w:bCs/>
          <w:sz w:val="24"/>
          <w:szCs w:val="24"/>
        </w:rPr>
        <w:t>cional de Águas.</w:t>
      </w:r>
      <w:r w:rsidR="00B55806" w:rsidRPr="00203F8A">
        <w:rPr>
          <w:bCs/>
          <w:sz w:val="24"/>
          <w:szCs w:val="24"/>
        </w:rPr>
        <w:t xml:space="preserve"> Na sua fala e</w:t>
      </w:r>
      <w:r w:rsidR="00FE7BC0" w:rsidRPr="00203F8A">
        <w:rPr>
          <w:bCs/>
          <w:sz w:val="24"/>
          <w:szCs w:val="24"/>
        </w:rPr>
        <w:t xml:space="preserve">sclareceu, inicialmente, </w:t>
      </w:r>
      <w:r w:rsidR="00E70112" w:rsidRPr="00203F8A">
        <w:rPr>
          <w:bCs/>
          <w:sz w:val="24"/>
          <w:szCs w:val="24"/>
        </w:rPr>
        <w:t xml:space="preserve">o contexto em que se deu a elaboração do </w:t>
      </w:r>
      <w:r w:rsidR="00FE7BC0" w:rsidRPr="00203F8A">
        <w:rPr>
          <w:bCs/>
          <w:sz w:val="24"/>
          <w:szCs w:val="24"/>
        </w:rPr>
        <w:t>Projeto Legado</w:t>
      </w:r>
      <w:r w:rsidR="00E70112" w:rsidRPr="00203F8A">
        <w:rPr>
          <w:bCs/>
          <w:sz w:val="24"/>
          <w:szCs w:val="24"/>
        </w:rPr>
        <w:t xml:space="preserve">. </w:t>
      </w:r>
      <w:r w:rsidR="00FE7BC0" w:rsidRPr="00203F8A">
        <w:rPr>
          <w:bCs/>
          <w:sz w:val="24"/>
          <w:szCs w:val="24"/>
        </w:rPr>
        <w:t xml:space="preserve"> </w:t>
      </w:r>
      <w:r w:rsidR="00E70112" w:rsidRPr="00203F8A">
        <w:rPr>
          <w:bCs/>
          <w:sz w:val="24"/>
          <w:szCs w:val="24"/>
        </w:rPr>
        <w:t xml:space="preserve">Informou que em 2016, a </w:t>
      </w:r>
      <w:r w:rsidR="00FE7BC0" w:rsidRPr="00203F8A">
        <w:rPr>
          <w:bCs/>
          <w:sz w:val="24"/>
          <w:szCs w:val="24"/>
        </w:rPr>
        <w:t xml:space="preserve">ANA passou a fazer parte mais efetiva </w:t>
      </w:r>
      <w:r w:rsidR="00E70112" w:rsidRPr="00203F8A">
        <w:rPr>
          <w:bCs/>
          <w:sz w:val="24"/>
          <w:szCs w:val="24"/>
        </w:rPr>
        <w:t xml:space="preserve">do </w:t>
      </w:r>
      <w:r w:rsidR="00FE7BC0" w:rsidRPr="00203F8A">
        <w:rPr>
          <w:bCs/>
          <w:sz w:val="24"/>
          <w:szCs w:val="24"/>
        </w:rPr>
        <w:t xml:space="preserve">processo de organização do 8º Fórum, e </w:t>
      </w:r>
      <w:r w:rsidR="00B55806" w:rsidRPr="00203F8A">
        <w:rPr>
          <w:bCs/>
          <w:sz w:val="24"/>
          <w:szCs w:val="24"/>
        </w:rPr>
        <w:t>entenderam</w:t>
      </w:r>
      <w:r w:rsidR="00E70112" w:rsidRPr="00203F8A">
        <w:rPr>
          <w:bCs/>
          <w:sz w:val="24"/>
          <w:szCs w:val="24"/>
        </w:rPr>
        <w:t xml:space="preserve"> que deveria se estruturar um documento proposit</w:t>
      </w:r>
      <w:r w:rsidR="00956AAE" w:rsidRPr="00203F8A">
        <w:rPr>
          <w:bCs/>
          <w:sz w:val="24"/>
          <w:szCs w:val="24"/>
        </w:rPr>
        <w:t>i</w:t>
      </w:r>
      <w:r w:rsidR="00E70112" w:rsidRPr="00203F8A">
        <w:rPr>
          <w:bCs/>
          <w:sz w:val="24"/>
          <w:szCs w:val="24"/>
        </w:rPr>
        <w:t>vo, considerando os inúmeros diagnósticos realizados com Banco Mundial, com a CDE, com BID, entre outros</w:t>
      </w:r>
      <w:r w:rsidR="00B55806" w:rsidRPr="00203F8A">
        <w:rPr>
          <w:bCs/>
          <w:sz w:val="24"/>
          <w:szCs w:val="24"/>
        </w:rPr>
        <w:t>, para ser apresentado</w:t>
      </w:r>
      <w:r w:rsidR="00E70112" w:rsidRPr="00203F8A">
        <w:rPr>
          <w:bCs/>
          <w:sz w:val="24"/>
          <w:szCs w:val="24"/>
        </w:rPr>
        <w:t xml:space="preserve">. </w:t>
      </w:r>
      <w:r w:rsidR="00B55806" w:rsidRPr="00203F8A">
        <w:rPr>
          <w:bCs/>
          <w:sz w:val="24"/>
          <w:szCs w:val="24"/>
        </w:rPr>
        <w:t>Detalhou</w:t>
      </w:r>
      <w:r w:rsidR="00E70112" w:rsidRPr="00203F8A">
        <w:rPr>
          <w:bCs/>
          <w:sz w:val="24"/>
          <w:szCs w:val="24"/>
        </w:rPr>
        <w:t xml:space="preserve"> que foram realizada</w:t>
      </w:r>
      <w:r w:rsidR="00D50171">
        <w:rPr>
          <w:bCs/>
          <w:sz w:val="24"/>
          <w:szCs w:val="24"/>
        </w:rPr>
        <w:t>s</w:t>
      </w:r>
      <w:r w:rsidR="00E70112" w:rsidRPr="00203F8A">
        <w:rPr>
          <w:bCs/>
          <w:sz w:val="24"/>
          <w:szCs w:val="24"/>
        </w:rPr>
        <w:t xml:space="preserve"> </w:t>
      </w:r>
      <w:r w:rsidR="00FE7BC0" w:rsidRPr="00203F8A">
        <w:rPr>
          <w:bCs/>
          <w:sz w:val="24"/>
          <w:szCs w:val="24"/>
        </w:rPr>
        <w:t xml:space="preserve">consultas a diversos setores </w:t>
      </w:r>
      <w:r w:rsidR="00956AAE" w:rsidRPr="00203F8A">
        <w:rPr>
          <w:bCs/>
          <w:sz w:val="24"/>
          <w:szCs w:val="24"/>
        </w:rPr>
        <w:t>e atores do Sistema, que culminou com a elaboração do documento zero</w:t>
      </w:r>
      <w:r w:rsidR="00FE7BC0" w:rsidRPr="00203F8A">
        <w:rPr>
          <w:bCs/>
          <w:sz w:val="24"/>
          <w:szCs w:val="24"/>
        </w:rPr>
        <w:t xml:space="preserve">, </w:t>
      </w:r>
      <w:r w:rsidR="00B55806" w:rsidRPr="00203F8A">
        <w:rPr>
          <w:bCs/>
          <w:sz w:val="24"/>
          <w:szCs w:val="24"/>
        </w:rPr>
        <w:t>o qual</w:t>
      </w:r>
      <w:r w:rsidR="00FE7BC0" w:rsidRPr="00203F8A">
        <w:rPr>
          <w:bCs/>
          <w:sz w:val="24"/>
          <w:szCs w:val="24"/>
        </w:rPr>
        <w:t xml:space="preserve"> foi disponibilizado no início abril</w:t>
      </w:r>
      <w:r w:rsidR="00B55806" w:rsidRPr="00203F8A">
        <w:rPr>
          <w:bCs/>
          <w:sz w:val="24"/>
          <w:szCs w:val="24"/>
        </w:rPr>
        <w:t>. E que desde então</w:t>
      </w:r>
      <w:r w:rsidR="00956AAE" w:rsidRPr="00203F8A">
        <w:rPr>
          <w:bCs/>
          <w:sz w:val="24"/>
          <w:szCs w:val="24"/>
        </w:rPr>
        <w:t xml:space="preserve"> este documento tem </w:t>
      </w:r>
      <w:r w:rsidR="00727D28" w:rsidRPr="00203F8A">
        <w:rPr>
          <w:bCs/>
          <w:sz w:val="24"/>
          <w:szCs w:val="24"/>
        </w:rPr>
        <w:t>passado por</w:t>
      </w:r>
      <w:r w:rsidR="00956AAE" w:rsidRPr="00203F8A">
        <w:rPr>
          <w:bCs/>
          <w:sz w:val="24"/>
          <w:szCs w:val="24"/>
        </w:rPr>
        <w:t xml:space="preserve"> rodadas de discussão e aprimoramentos, estando, atualmente, na versão zero.</w:t>
      </w:r>
      <w:del w:id="42" w:author="sonali" w:date="2018-02-15T14:27:00Z">
        <w:r w:rsidR="00956AAE" w:rsidRPr="00203F8A" w:rsidDel="00E65F8D">
          <w:rPr>
            <w:bCs/>
            <w:sz w:val="24"/>
            <w:szCs w:val="24"/>
          </w:rPr>
          <w:delText>3</w:delText>
        </w:r>
      </w:del>
      <w:r w:rsidR="00956AAE" w:rsidRPr="00203F8A">
        <w:rPr>
          <w:bCs/>
          <w:sz w:val="24"/>
          <w:szCs w:val="24"/>
        </w:rPr>
        <w:t>.</w:t>
      </w:r>
      <w:r w:rsidR="00FE7BC0" w:rsidRPr="00203F8A">
        <w:rPr>
          <w:bCs/>
          <w:sz w:val="24"/>
          <w:szCs w:val="24"/>
        </w:rPr>
        <w:t xml:space="preserve"> </w:t>
      </w:r>
      <w:r w:rsidR="00956AAE" w:rsidRPr="00203F8A">
        <w:rPr>
          <w:bCs/>
          <w:sz w:val="24"/>
          <w:szCs w:val="24"/>
        </w:rPr>
        <w:t xml:space="preserve">Citou sobre o processo metodológico e a plataforma de contribuições, via </w:t>
      </w:r>
      <w:r w:rsidR="008C25E7" w:rsidRPr="00203F8A">
        <w:rPr>
          <w:bCs/>
          <w:sz w:val="24"/>
          <w:szCs w:val="24"/>
        </w:rPr>
        <w:t>portal</w:t>
      </w:r>
      <w:r w:rsidR="00956AAE" w:rsidRPr="00203F8A">
        <w:rPr>
          <w:bCs/>
          <w:sz w:val="24"/>
          <w:szCs w:val="24"/>
        </w:rPr>
        <w:t xml:space="preserve">. </w:t>
      </w:r>
      <w:r w:rsidR="00727D28" w:rsidRPr="00203F8A">
        <w:rPr>
          <w:bCs/>
          <w:sz w:val="24"/>
          <w:szCs w:val="24"/>
        </w:rPr>
        <w:t xml:space="preserve">Explicou a estrutura do documento, em que para cada tema </w:t>
      </w:r>
      <w:r w:rsidR="008C25E7" w:rsidRPr="00203F8A">
        <w:rPr>
          <w:bCs/>
          <w:sz w:val="24"/>
          <w:szCs w:val="24"/>
        </w:rPr>
        <w:t xml:space="preserve">é apresentada </w:t>
      </w:r>
      <w:r w:rsidR="00727D28" w:rsidRPr="00203F8A">
        <w:rPr>
          <w:bCs/>
          <w:sz w:val="24"/>
          <w:szCs w:val="24"/>
        </w:rPr>
        <w:t>a descrição dos</w:t>
      </w:r>
      <w:r w:rsidR="008C25E7" w:rsidRPr="00203F8A">
        <w:rPr>
          <w:bCs/>
          <w:sz w:val="24"/>
          <w:szCs w:val="24"/>
        </w:rPr>
        <w:t xml:space="preserve"> p</w:t>
      </w:r>
      <w:r w:rsidR="00727D28" w:rsidRPr="00203F8A">
        <w:rPr>
          <w:bCs/>
          <w:sz w:val="24"/>
          <w:szCs w:val="24"/>
        </w:rPr>
        <w:t>roblemas e as propostas</w:t>
      </w:r>
      <w:r w:rsidR="008C25E7" w:rsidRPr="00203F8A">
        <w:rPr>
          <w:bCs/>
          <w:sz w:val="24"/>
          <w:szCs w:val="24"/>
        </w:rPr>
        <w:t xml:space="preserve"> </w:t>
      </w:r>
      <w:r w:rsidR="00727D28" w:rsidRPr="00203F8A">
        <w:rPr>
          <w:bCs/>
          <w:sz w:val="24"/>
          <w:szCs w:val="24"/>
        </w:rPr>
        <w:t>para enfrentá-los</w:t>
      </w:r>
      <w:r w:rsidR="0009695B" w:rsidRPr="00203F8A">
        <w:rPr>
          <w:bCs/>
          <w:sz w:val="24"/>
          <w:szCs w:val="24"/>
        </w:rPr>
        <w:t>, instrumentalizado por meio de projetos</w:t>
      </w:r>
      <w:r w:rsidR="008C25E7" w:rsidRPr="00203F8A">
        <w:rPr>
          <w:bCs/>
          <w:sz w:val="24"/>
          <w:szCs w:val="24"/>
        </w:rPr>
        <w:t xml:space="preserve"> de lei, resoluções do CNRH, </w:t>
      </w:r>
      <w:r w:rsidR="0009695B" w:rsidRPr="00203F8A">
        <w:rPr>
          <w:bCs/>
          <w:sz w:val="24"/>
          <w:szCs w:val="24"/>
        </w:rPr>
        <w:t xml:space="preserve">resoluções da ANA, aprimoramento das Leis </w:t>
      </w:r>
      <w:r w:rsidR="00727D28" w:rsidRPr="00203F8A">
        <w:rPr>
          <w:bCs/>
          <w:sz w:val="24"/>
          <w:szCs w:val="24"/>
        </w:rPr>
        <w:t>9.433/97</w:t>
      </w:r>
      <w:r w:rsidR="0009695B" w:rsidRPr="00203F8A">
        <w:rPr>
          <w:bCs/>
          <w:sz w:val="24"/>
          <w:szCs w:val="24"/>
        </w:rPr>
        <w:t xml:space="preserve"> 9.984/2000</w:t>
      </w:r>
      <w:r w:rsidR="00727D28" w:rsidRPr="00203F8A">
        <w:rPr>
          <w:bCs/>
          <w:sz w:val="24"/>
          <w:szCs w:val="24"/>
        </w:rPr>
        <w:t>,</w:t>
      </w:r>
      <w:r w:rsidR="0009695B" w:rsidRPr="00203F8A">
        <w:rPr>
          <w:bCs/>
          <w:sz w:val="24"/>
          <w:szCs w:val="24"/>
        </w:rPr>
        <w:t xml:space="preserve"> entre outros. </w:t>
      </w:r>
      <w:r w:rsidR="00727D28" w:rsidRPr="00203F8A">
        <w:rPr>
          <w:bCs/>
          <w:sz w:val="24"/>
          <w:szCs w:val="24"/>
        </w:rPr>
        <w:t xml:space="preserve"> D</w:t>
      </w:r>
      <w:r w:rsidR="00B17BC4" w:rsidRPr="00203F8A">
        <w:rPr>
          <w:bCs/>
          <w:sz w:val="24"/>
          <w:szCs w:val="24"/>
        </w:rPr>
        <w:t xml:space="preserve">estacou que o tema </w:t>
      </w:r>
      <w:del w:id="43" w:author="sonali" w:date="2018-02-15T14:27:00Z">
        <w:r w:rsidR="00B17BC4" w:rsidRPr="00203F8A" w:rsidDel="00E65F8D">
          <w:rPr>
            <w:bCs/>
            <w:sz w:val="24"/>
            <w:szCs w:val="24"/>
          </w:rPr>
          <w:delText xml:space="preserve">mais </w:delText>
        </w:r>
      </w:del>
      <w:r w:rsidR="00B17BC4" w:rsidRPr="00203F8A">
        <w:rPr>
          <w:bCs/>
          <w:sz w:val="24"/>
          <w:szCs w:val="24"/>
        </w:rPr>
        <w:t xml:space="preserve">que mais gerou discussão foi o fortalecimento do CNRH. </w:t>
      </w:r>
      <w:r w:rsidR="00254FF8" w:rsidRPr="00203F8A">
        <w:rPr>
          <w:bCs/>
          <w:sz w:val="24"/>
          <w:szCs w:val="24"/>
        </w:rPr>
        <w:t xml:space="preserve">Ao comunicar sobre a </w:t>
      </w:r>
      <w:r w:rsidR="00296392" w:rsidRPr="00203F8A">
        <w:rPr>
          <w:bCs/>
          <w:sz w:val="24"/>
          <w:szCs w:val="24"/>
        </w:rPr>
        <w:t xml:space="preserve">publicação </w:t>
      </w:r>
      <w:r w:rsidR="00254FF8" w:rsidRPr="00203F8A">
        <w:rPr>
          <w:bCs/>
          <w:sz w:val="24"/>
          <w:szCs w:val="24"/>
        </w:rPr>
        <w:t xml:space="preserve">do “Atlas Esgoto” enfatizou a </w:t>
      </w:r>
      <w:r w:rsidR="00296392" w:rsidRPr="00203F8A">
        <w:rPr>
          <w:bCs/>
          <w:sz w:val="24"/>
          <w:szCs w:val="24"/>
        </w:rPr>
        <w:t xml:space="preserve">necessidade de melhorar a convergência entre a regulação do saneamento, recursos hídricos e meio ambiente. E, ainda, como o licenciamento pode enxergar essas questões que vêm da área de recursos hídricos. </w:t>
      </w:r>
      <w:r w:rsidR="00254FF8" w:rsidRPr="00203F8A">
        <w:rPr>
          <w:bCs/>
          <w:sz w:val="24"/>
          <w:szCs w:val="24"/>
        </w:rPr>
        <w:t>N</w:t>
      </w:r>
      <w:r w:rsidR="00296392" w:rsidRPr="00203F8A">
        <w:rPr>
          <w:bCs/>
          <w:sz w:val="24"/>
          <w:szCs w:val="24"/>
        </w:rPr>
        <w:t xml:space="preserve">a </w:t>
      </w:r>
      <w:r w:rsidR="00254FF8" w:rsidRPr="00203F8A">
        <w:rPr>
          <w:bCs/>
          <w:sz w:val="24"/>
          <w:szCs w:val="24"/>
        </w:rPr>
        <w:t>sequência</w:t>
      </w:r>
      <w:r w:rsidR="00296392" w:rsidRPr="00203F8A">
        <w:rPr>
          <w:bCs/>
          <w:sz w:val="24"/>
          <w:szCs w:val="24"/>
        </w:rPr>
        <w:t xml:space="preserve"> foi aberta a palavra aos </w:t>
      </w:r>
      <w:proofErr w:type="spellStart"/>
      <w:r w:rsidR="00296392" w:rsidRPr="00203F8A">
        <w:rPr>
          <w:bCs/>
          <w:sz w:val="24"/>
          <w:szCs w:val="24"/>
        </w:rPr>
        <w:t>reprentantes</w:t>
      </w:r>
      <w:proofErr w:type="spellEnd"/>
      <w:r w:rsidR="00296392" w:rsidRPr="00203F8A">
        <w:rPr>
          <w:bCs/>
          <w:sz w:val="24"/>
          <w:szCs w:val="24"/>
        </w:rPr>
        <w:t xml:space="preserve"> da CTIL. A Sra. Celia Rennó </w:t>
      </w:r>
      <w:r w:rsidR="00296392" w:rsidRPr="00203F8A">
        <w:rPr>
          <w:b/>
          <w:bCs/>
          <w:sz w:val="24"/>
          <w:szCs w:val="24"/>
        </w:rPr>
        <w:t>(OTEP - ABES)</w:t>
      </w:r>
      <w:r w:rsidR="00296392" w:rsidRPr="00203F8A">
        <w:rPr>
          <w:bCs/>
          <w:sz w:val="24"/>
          <w:szCs w:val="24"/>
        </w:rPr>
        <w:t xml:space="preserve"> informou que já conhecia o Projeto </w:t>
      </w:r>
      <w:ins w:id="44" w:author="sonali" w:date="2018-02-15T14:31:00Z">
        <w:r w:rsidR="00162787">
          <w:rPr>
            <w:bCs/>
            <w:sz w:val="24"/>
            <w:szCs w:val="24"/>
          </w:rPr>
          <w:t>L</w:t>
        </w:r>
      </w:ins>
      <w:del w:id="45" w:author="sonali" w:date="2018-02-15T14:31:00Z">
        <w:r w:rsidR="00296392" w:rsidRPr="00203F8A" w:rsidDel="00162787">
          <w:rPr>
            <w:bCs/>
            <w:sz w:val="24"/>
            <w:szCs w:val="24"/>
          </w:rPr>
          <w:delText>l</w:delText>
        </w:r>
      </w:del>
      <w:r w:rsidR="00296392" w:rsidRPr="00203F8A">
        <w:rPr>
          <w:bCs/>
          <w:sz w:val="24"/>
          <w:szCs w:val="24"/>
        </w:rPr>
        <w:t xml:space="preserve">egado desde a primeira versão, e </w:t>
      </w:r>
      <w:r w:rsidR="00D369CF" w:rsidRPr="00203F8A">
        <w:rPr>
          <w:bCs/>
          <w:sz w:val="24"/>
          <w:szCs w:val="24"/>
        </w:rPr>
        <w:t xml:space="preserve">questionou, em função do tempo, a viabilidade de se discutir o documento no Congresso Nacional da ABES, que ocorreria em outubro.  </w:t>
      </w:r>
      <w:r w:rsidR="00AC10C4" w:rsidRPr="00203F8A">
        <w:rPr>
          <w:bCs/>
          <w:sz w:val="24"/>
          <w:szCs w:val="24"/>
        </w:rPr>
        <w:t>Oportunidade em que a entidade poderia construir um p</w:t>
      </w:r>
      <w:r w:rsidR="00D369CF" w:rsidRPr="00203F8A">
        <w:rPr>
          <w:bCs/>
          <w:sz w:val="24"/>
          <w:szCs w:val="24"/>
        </w:rPr>
        <w:t xml:space="preserve">osicionamento oficial </w:t>
      </w:r>
      <w:r w:rsidR="00296392" w:rsidRPr="00203F8A">
        <w:rPr>
          <w:bCs/>
          <w:sz w:val="24"/>
          <w:szCs w:val="24"/>
        </w:rPr>
        <w:t xml:space="preserve">para </w:t>
      </w:r>
      <w:r w:rsidR="00D369CF" w:rsidRPr="00203F8A">
        <w:rPr>
          <w:bCs/>
          <w:sz w:val="24"/>
          <w:szCs w:val="24"/>
        </w:rPr>
        <w:t xml:space="preserve">ser enviado </w:t>
      </w:r>
      <w:r w:rsidR="00296392" w:rsidRPr="00203F8A">
        <w:rPr>
          <w:bCs/>
          <w:sz w:val="24"/>
          <w:szCs w:val="24"/>
        </w:rPr>
        <w:t>a ANA.</w:t>
      </w:r>
      <w:r w:rsidR="00D369CF" w:rsidRPr="00203F8A">
        <w:rPr>
          <w:bCs/>
          <w:sz w:val="24"/>
          <w:szCs w:val="24"/>
        </w:rPr>
        <w:t xml:space="preserve"> </w:t>
      </w:r>
      <w:r w:rsidR="005E2695" w:rsidRPr="00203F8A">
        <w:rPr>
          <w:bCs/>
          <w:sz w:val="24"/>
          <w:szCs w:val="24"/>
        </w:rPr>
        <w:t>O Sr. José Tarcísio Fialho</w:t>
      </w:r>
      <w:r w:rsidR="005E2695" w:rsidRPr="00203F8A">
        <w:rPr>
          <w:b/>
          <w:bCs/>
          <w:sz w:val="24"/>
          <w:szCs w:val="24"/>
        </w:rPr>
        <w:t xml:space="preserve"> (CERH/PR)</w:t>
      </w:r>
      <w:r w:rsidR="005E2695" w:rsidRPr="00203F8A">
        <w:rPr>
          <w:bCs/>
          <w:sz w:val="24"/>
          <w:szCs w:val="24"/>
        </w:rPr>
        <w:t>,</w:t>
      </w:r>
      <w:r w:rsidR="005E2695" w:rsidRPr="00203F8A">
        <w:rPr>
          <w:b/>
          <w:bCs/>
          <w:sz w:val="24"/>
          <w:szCs w:val="24"/>
        </w:rPr>
        <w:t xml:space="preserve"> </w:t>
      </w:r>
      <w:r w:rsidR="005E2695" w:rsidRPr="00203F8A">
        <w:rPr>
          <w:bCs/>
          <w:sz w:val="24"/>
          <w:szCs w:val="24"/>
        </w:rPr>
        <w:t>apontou</w:t>
      </w:r>
      <w:r w:rsidR="005E2695" w:rsidRPr="00203F8A">
        <w:rPr>
          <w:b/>
          <w:bCs/>
          <w:sz w:val="24"/>
          <w:szCs w:val="24"/>
        </w:rPr>
        <w:t xml:space="preserve"> </w:t>
      </w:r>
      <w:r w:rsidR="005E2695" w:rsidRPr="00203F8A">
        <w:rPr>
          <w:bCs/>
          <w:sz w:val="24"/>
          <w:szCs w:val="24"/>
        </w:rPr>
        <w:t>que nenhuma proposta abordou a questão do solo,</w:t>
      </w:r>
      <w:r w:rsidR="00AC10C4" w:rsidRPr="00203F8A">
        <w:rPr>
          <w:bCs/>
          <w:sz w:val="24"/>
          <w:szCs w:val="24"/>
        </w:rPr>
        <w:t xml:space="preserve"> e</w:t>
      </w:r>
      <w:r w:rsidR="005E2695" w:rsidRPr="00203F8A">
        <w:rPr>
          <w:bCs/>
          <w:sz w:val="24"/>
          <w:szCs w:val="24"/>
        </w:rPr>
        <w:t xml:space="preserve"> </w:t>
      </w:r>
      <w:r w:rsidR="00AC10C4" w:rsidRPr="00203F8A">
        <w:rPr>
          <w:bCs/>
          <w:sz w:val="24"/>
          <w:szCs w:val="24"/>
        </w:rPr>
        <w:t xml:space="preserve">que </w:t>
      </w:r>
      <w:r w:rsidR="005E2695" w:rsidRPr="00203F8A">
        <w:rPr>
          <w:bCs/>
          <w:sz w:val="24"/>
          <w:szCs w:val="24"/>
        </w:rPr>
        <w:t xml:space="preserve">não </w:t>
      </w:r>
      <w:r w:rsidR="00AC10C4" w:rsidRPr="00203F8A">
        <w:rPr>
          <w:bCs/>
          <w:sz w:val="24"/>
          <w:szCs w:val="24"/>
        </w:rPr>
        <w:t>tem</w:t>
      </w:r>
      <w:r w:rsidR="005E2695" w:rsidRPr="00203F8A">
        <w:rPr>
          <w:bCs/>
          <w:sz w:val="24"/>
          <w:szCs w:val="24"/>
        </w:rPr>
        <w:t xml:space="preserve"> como dissociar </w:t>
      </w:r>
      <w:r w:rsidR="00AC10C4" w:rsidRPr="00203F8A">
        <w:rPr>
          <w:bCs/>
          <w:sz w:val="24"/>
          <w:szCs w:val="24"/>
        </w:rPr>
        <w:t xml:space="preserve">a </w:t>
      </w:r>
      <w:r w:rsidR="005E2695" w:rsidRPr="00203F8A">
        <w:rPr>
          <w:bCs/>
          <w:sz w:val="24"/>
          <w:szCs w:val="24"/>
        </w:rPr>
        <w:t>água do solo.</w:t>
      </w:r>
      <w:r w:rsidR="00AC10C4" w:rsidRPr="00203F8A">
        <w:rPr>
          <w:bCs/>
          <w:sz w:val="24"/>
          <w:szCs w:val="24"/>
        </w:rPr>
        <w:t xml:space="preserve"> O Sr. </w:t>
      </w:r>
      <w:proofErr w:type="spellStart"/>
      <w:r w:rsidR="00AC10C4" w:rsidRPr="00203F8A">
        <w:rPr>
          <w:bCs/>
          <w:sz w:val="24"/>
          <w:szCs w:val="24"/>
        </w:rPr>
        <w:t>Volney</w:t>
      </w:r>
      <w:proofErr w:type="spellEnd"/>
      <w:r w:rsidR="00AC10C4" w:rsidRPr="00203F8A">
        <w:rPr>
          <w:bCs/>
          <w:sz w:val="24"/>
          <w:szCs w:val="24"/>
        </w:rPr>
        <w:t xml:space="preserve"> esclareceu que a </w:t>
      </w:r>
      <w:r w:rsidR="008A4A41" w:rsidRPr="00203F8A">
        <w:rPr>
          <w:bCs/>
          <w:sz w:val="24"/>
          <w:szCs w:val="24"/>
        </w:rPr>
        <w:t>questão do solo também era preocupação da</w:t>
      </w:r>
      <w:r w:rsidR="00AC10C4" w:rsidRPr="00203F8A">
        <w:rPr>
          <w:bCs/>
          <w:sz w:val="24"/>
          <w:szCs w:val="24"/>
        </w:rPr>
        <w:t xml:space="preserve"> Agência,</w:t>
      </w:r>
      <w:r w:rsidR="008A4A41" w:rsidRPr="00203F8A">
        <w:rPr>
          <w:bCs/>
          <w:sz w:val="24"/>
          <w:szCs w:val="24"/>
        </w:rPr>
        <w:t xml:space="preserve"> vide o esforço com o Produtor de Águas. Mas que algumas questões, consideradas importantes, ainda estavam em </w:t>
      </w:r>
      <w:r w:rsidR="00AC10C4" w:rsidRPr="00203F8A">
        <w:rPr>
          <w:bCs/>
          <w:sz w:val="24"/>
          <w:szCs w:val="24"/>
        </w:rPr>
        <w:t xml:space="preserve">processo de desenvolvimento dentro da ANA, </w:t>
      </w:r>
      <w:r w:rsidR="008A4A41" w:rsidRPr="00203F8A">
        <w:rPr>
          <w:bCs/>
          <w:sz w:val="24"/>
          <w:szCs w:val="24"/>
        </w:rPr>
        <w:t>a exemplo</w:t>
      </w:r>
      <w:r w:rsidR="00172E9F" w:rsidRPr="00203F8A">
        <w:rPr>
          <w:bCs/>
          <w:sz w:val="24"/>
          <w:szCs w:val="24"/>
        </w:rPr>
        <w:t xml:space="preserve">: </w:t>
      </w:r>
      <w:r w:rsidR="00AC10C4" w:rsidRPr="00203F8A">
        <w:rPr>
          <w:bCs/>
          <w:sz w:val="24"/>
          <w:szCs w:val="24"/>
        </w:rPr>
        <w:t xml:space="preserve">gestão das água subterrâneas, gestão de águas em terra indígenas, integração de gestão de águas com a gestão ambiental, agenda internacional de gestão de rio </w:t>
      </w:r>
      <w:proofErr w:type="spellStart"/>
      <w:r w:rsidR="00AC10C4" w:rsidRPr="00203F8A">
        <w:rPr>
          <w:bCs/>
          <w:sz w:val="24"/>
          <w:szCs w:val="24"/>
        </w:rPr>
        <w:t>transfronteiriço</w:t>
      </w:r>
      <w:proofErr w:type="spellEnd"/>
      <w:r w:rsidR="00AC10C4" w:rsidRPr="00203F8A">
        <w:rPr>
          <w:bCs/>
          <w:sz w:val="24"/>
          <w:szCs w:val="24"/>
        </w:rPr>
        <w:t>, gestão de aguas urbanas e integração com as políticas locais e incentivos a municípios, gestão de rios intermitentes no semiárido, gestão de água minerais, estrutura e funcionamento das Câmaras Técnicas do CNRH, questão de gênero, conservação de água.</w:t>
      </w:r>
      <w:r w:rsidR="00432256" w:rsidRPr="00203F8A">
        <w:rPr>
          <w:bCs/>
          <w:sz w:val="24"/>
          <w:szCs w:val="24"/>
        </w:rPr>
        <w:t xml:space="preserve"> O</w:t>
      </w:r>
      <w:r w:rsidR="00A64B97" w:rsidRPr="00203F8A">
        <w:rPr>
          <w:bCs/>
          <w:sz w:val="24"/>
          <w:szCs w:val="24"/>
        </w:rPr>
        <w:t xml:space="preserve"> S</w:t>
      </w:r>
      <w:r w:rsidR="008348E7" w:rsidRPr="00203F8A">
        <w:rPr>
          <w:bCs/>
          <w:sz w:val="24"/>
          <w:szCs w:val="24"/>
        </w:rPr>
        <w:t xml:space="preserve">r. José </w:t>
      </w:r>
      <w:proofErr w:type="spellStart"/>
      <w:r w:rsidR="008348E7" w:rsidRPr="00203F8A">
        <w:rPr>
          <w:bCs/>
          <w:sz w:val="24"/>
          <w:szCs w:val="24"/>
        </w:rPr>
        <w:t>Quadr</w:t>
      </w:r>
      <w:r w:rsidR="00432256" w:rsidRPr="00203F8A">
        <w:rPr>
          <w:bCs/>
          <w:sz w:val="24"/>
          <w:szCs w:val="24"/>
        </w:rPr>
        <w:t>elli</w:t>
      </w:r>
      <w:proofErr w:type="spellEnd"/>
      <w:r w:rsidR="00432256" w:rsidRPr="00203F8A">
        <w:rPr>
          <w:bCs/>
          <w:sz w:val="24"/>
          <w:szCs w:val="24"/>
        </w:rPr>
        <w:t xml:space="preserve"> </w:t>
      </w:r>
      <w:r w:rsidR="00432256" w:rsidRPr="00203F8A">
        <w:rPr>
          <w:b/>
          <w:bCs/>
          <w:sz w:val="24"/>
          <w:szCs w:val="24"/>
        </w:rPr>
        <w:t xml:space="preserve">(CNI) </w:t>
      </w:r>
      <w:r w:rsidR="00A64B97" w:rsidRPr="00203F8A">
        <w:rPr>
          <w:bCs/>
          <w:sz w:val="24"/>
          <w:szCs w:val="24"/>
        </w:rPr>
        <w:t xml:space="preserve">reforçou o </w:t>
      </w:r>
      <w:r w:rsidR="00432256" w:rsidRPr="00203F8A">
        <w:rPr>
          <w:bCs/>
          <w:sz w:val="24"/>
          <w:szCs w:val="24"/>
        </w:rPr>
        <w:t xml:space="preserve">compromisso que foi feito </w:t>
      </w:r>
      <w:r w:rsidR="00254FF8" w:rsidRPr="00203F8A">
        <w:rPr>
          <w:bCs/>
          <w:sz w:val="24"/>
          <w:szCs w:val="24"/>
        </w:rPr>
        <w:t>entre a</w:t>
      </w:r>
      <w:r w:rsidR="00432256" w:rsidRPr="00203F8A">
        <w:rPr>
          <w:bCs/>
          <w:sz w:val="24"/>
          <w:szCs w:val="24"/>
        </w:rPr>
        <w:t xml:space="preserve"> Rede de Recursos Hídricos </w:t>
      </w:r>
      <w:r w:rsidR="00A64B97" w:rsidRPr="00203F8A">
        <w:rPr>
          <w:bCs/>
          <w:sz w:val="24"/>
          <w:szCs w:val="24"/>
        </w:rPr>
        <w:t>da CNI</w:t>
      </w:r>
      <w:r w:rsidR="00254FF8" w:rsidRPr="00203F8A">
        <w:rPr>
          <w:bCs/>
          <w:sz w:val="24"/>
          <w:szCs w:val="24"/>
        </w:rPr>
        <w:t xml:space="preserve"> e a ANA, de que</w:t>
      </w:r>
      <w:r w:rsidR="00330475" w:rsidRPr="00203F8A">
        <w:rPr>
          <w:bCs/>
          <w:sz w:val="24"/>
          <w:szCs w:val="24"/>
        </w:rPr>
        <w:t xml:space="preserve"> </w:t>
      </w:r>
      <w:r w:rsidR="008348E7" w:rsidRPr="00203F8A">
        <w:rPr>
          <w:bCs/>
          <w:sz w:val="24"/>
          <w:szCs w:val="24"/>
        </w:rPr>
        <w:t>“</w:t>
      </w:r>
      <w:r w:rsidR="00A64B97" w:rsidRPr="00203F8A">
        <w:rPr>
          <w:bCs/>
          <w:sz w:val="24"/>
          <w:szCs w:val="24"/>
        </w:rPr>
        <w:t>assunto</w:t>
      </w:r>
      <w:r w:rsidR="00432256" w:rsidRPr="00203F8A">
        <w:rPr>
          <w:bCs/>
          <w:sz w:val="24"/>
          <w:szCs w:val="24"/>
        </w:rPr>
        <w:t xml:space="preserve"> que for resolvido pelo legado sai de onde ele estiver sendo discutido e aquilo que for resolvido onde estiver sendo discutido sai do Projeto Legado</w:t>
      </w:r>
      <w:r w:rsidR="00A64B97" w:rsidRPr="00203F8A">
        <w:rPr>
          <w:bCs/>
          <w:sz w:val="24"/>
          <w:szCs w:val="24"/>
        </w:rPr>
        <w:t>, para evitar sobreposição de ação</w:t>
      </w:r>
      <w:r w:rsidR="008348E7" w:rsidRPr="00203F8A">
        <w:rPr>
          <w:bCs/>
          <w:sz w:val="24"/>
          <w:szCs w:val="24"/>
        </w:rPr>
        <w:t>”</w:t>
      </w:r>
      <w:r w:rsidR="00A64B97" w:rsidRPr="00203F8A">
        <w:rPr>
          <w:bCs/>
          <w:sz w:val="24"/>
          <w:szCs w:val="24"/>
        </w:rPr>
        <w:t xml:space="preserve">. </w:t>
      </w:r>
      <w:r w:rsidR="00432256" w:rsidRPr="00203F8A">
        <w:rPr>
          <w:bCs/>
          <w:sz w:val="24"/>
          <w:szCs w:val="24"/>
        </w:rPr>
        <w:t xml:space="preserve"> </w:t>
      </w:r>
      <w:r w:rsidR="00A64B97" w:rsidRPr="00203F8A">
        <w:rPr>
          <w:bCs/>
          <w:sz w:val="24"/>
          <w:szCs w:val="24"/>
        </w:rPr>
        <w:t>Ressaltou, ainda, a posição da CNI de que</w:t>
      </w:r>
      <w:r w:rsidR="00432256" w:rsidRPr="00203F8A">
        <w:rPr>
          <w:bCs/>
          <w:sz w:val="24"/>
          <w:szCs w:val="24"/>
        </w:rPr>
        <w:t xml:space="preserve"> Projeto Legado </w:t>
      </w:r>
      <w:r w:rsidR="00A64B97" w:rsidRPr="00203F8A">
        <w:rPr>
          <w:bCs/>
          <w:sz w:val="24"/>
          <w:szCs w:val="24"/>
        </w:rPr>
        <w:t>tenha</w:t>
      </w:r>
      <w:r w:rsidR="00432256" w:rsidRPr="00203F8A">
        <w:rPr>
          <w:bCs/>
          <w:sz w:val="24"/>
          <w:szCs w:val="24"/>
        </w:rPr>
        <w:t xml:space="preserve"> uma passagem formal pelo CNRH, principalmente no que diz respeito a como ele vai ser apresentado no Fórum Mundial</w:t>
      </w:r>
      <w:r w:rsidR="008348E7" w:rsidRPr="00203F8A">
        <w:rPr>
          <w:bCs/>
          <w:sz w:val="24"/>
          <w:szCs w:val="24"/>
        </w:rPr>
        <w:t>,</w:t>
      </w:r>
      <w:r w:rsidR="00432256" w:rsidRPr="00203F8A">
        <w:rPr>
          <w:bCs/>
          <w:sz w:val="24"/>
          <w:szCs w:val="24"/>
        </w:rPr>
        <w:t xml:space="preserve"> para que o CNRH possa chancelar essa iniciativa da ANA.</w:t>
      </w:r>
      <w:r w:rsidR="00643001" w:rsidRPr="00203F8A">
        <w:rPr>
          <w:bCs/>
          <w:sz w:val="24"/>
          <w:szCs w:val="24"/>
        </w:rPr>
        <w:t xml:space="preserve"> </w:t>
      </w:r>
      <w:r w:rsidR="00330475" w:rsidRPr="00203F8A">
        <w:rPr>
          <w:bCs/>
          <w:sz w:val="24"/>
          <w:szCs w:val="24"/>
        </w:rPr>
        <w:t xml:space="preserve">Sr. </w:t>
      </w:r>
      <w:r w:rsidR="00643001" w:rsidRPr="00203F8A">
        <w:rPr>
          <w:bCs/>
          <w:sz w:val="24"/>
          <w:szCs w:val="24"/>
        </w:rPr>
        <w:t xml:space="preserve">Gustavo Gazzinelli </w:t>
      </w:r>
      <w:r w:rsidR="00643001" w:rsidRPr="00203F8A">
        <w:rPr>
          <w:b/>
          <w:bCs/>
          <w:sz w:val="24"/>
          <w:szCs w:val="24"/>
        </w:rPr>
        <w:t>(</w:t>
      </w:r>
      <w:proofErr w:type="spellStart"/>
      <w:r w:rsidR="00643001" w:rsidRPr="00203F8A">
        <w:rPr>
          <w:b/>
          <w:bCs/>
          <w:sz w:val="24"/>
          <w:szCs w:val="24"/>
        </w:rPr>
        <w:t>Fonasc</w:t>
      </w:r>
      <w:proofErr w:type="spellEnd"/>
      <w:r w:rsidR="00643001" w:rsidRPr="00203F8A">
        <w:rPr>
          <w:b/>
          <w:bCs/>
          <w:sz w:val="24"/>
          <w:szCs w:val="24"/>
        </w:rPr>
        <w:t>)</w:t>
      </w:r>
      <w:r w:rsidR="00330475" w:rsidRPr="00203F8A">
        <w:rPr>
          <w:bCs/>
          <w:sz w:val="24"/>
          <w:szCs w:val="24"/>
        </w:rPr>
        <w:t xml:space="preserve"> apresentou suas considerações ao </w:t>
      </w:r>
      <w:r w:rsidR="00330475" w:rsidRPr="00203F8A">
        <w:rPr>
          <w:bCs/>
          <w:sz w:val="24"/>
          <w:szCs w:val="24"/>
        </w:rPr>
        <w:lastRenderedPageBreak/>
        <w:t xml:space="preserve">projeto, </w:t>
      </w:r>
      <w:r w:rsidR="00012DB7" w:rsidRPr="00203F8A">
        <w:rPr>
          <w:bCs/>
          <w:sz w:val="24"/>
          <w:szCs w:val="24"/>
        </w:rPr>
        <w:t xml:space="preserve">observou que em </w:t>
      </w:r>
      <w:r w:rsidR="00330475" w:rsidRPr="00203F8A">
        <w:rPr>
          <w:bCs/>
          <w:sz w:val="24"/>
          <w:szCs w:val="24"/>
        </w:rPr>
        <w:t xml:space="preserve">relação à segurança hídrica </w:t>
      </w:r>
      <w:r w:rsidR="00012DB7" w:rsidRPr="00203F8A">
        <w:rPr>
          <w:bCs/>
          <w:sz w:val="24"/>
          <w:szCs w:val="24"/>
        </w:rPr>
        <w:t>se estabeleceu</w:t>
      </w:r>
      <w:r w:rsidR="00330475" w:rsidRPr="00203F8A">
        <w:rPr>
          <w:bCs/>
          <w:sz w:val="24"/>
          <w:szCs w:val="24"/>
        </w:rPr>
        <w:t xml:space="preserve"> uma con</w:t>
      </w:r>
      <w:r w:rsidR="00012DB7" w:rsidRPr="00203F8A">
        <w:rPr>
          <w:bCs/>
          <w:sz w:val="24"/>
          <w:szCs w:val="24"/>
        </w:rPr>
        <w:t>ceituação apenas de barramento ou de obra de segurança hídrica, esquecendo da visão de meio ambiente. A segunda questão apontada</w:t>
      </w:r>
      <w:r w:rsidR="008348E7" w:rsidRPr="00203F8A">
        <w:rPr>
          <w:bCs/>
          <w:sz w:val="24"/>
          <w:szCs w:val="24"/>
        </w:rPr>
        <w:t xml:space="preserve"> </w:t>
      </w:r>
      <w:r w:rsidR="00012DB7" w:rsidRPr="00203F8A">
        <w:rPr>
          <w:bCs/>
          <w:sz w:val="24"/>
          <w:szCs w:val="24"/>
        </w:rPr>
        <w:t xml:space="preserve">foi a </w:t>
      </w:r>
      <w:r w:rsidR="008348E7" w:rsidRPr="00203F8A">
        <w:rPr>
          <w:bCs/>
          <w:sz w:val="24"/>
          <w:szCs w:val="24"/>
        </w:rPr>
        <w:t>proposta</w:t>
      </w:r>
      <w:r w:rsidR="00012DB7" w:rsidRPr="00203F8A">
        <w:rPr>
          <w:bCs/>
          <w:sz w:val="24"/>
          <w:szCs w:val="24"/>
        </w:rPr>
        <w:t xml:space="preserve"> de mudança no CNRH, algumas, inclusive com rebatimento na Lei 9.433/97, que para ele é uma discussão que deveria ser feita no âmbito do CNRH. </w:t>
      </w:r>
      <w:r w:rsidR="00156C72" w:rsidRPr="00203F8A">
        <w:rPr>
          <w:bCs/>
          <w:sz w:val="24"/>
          <w:szCs w:val="24"/>
        </w:rPr>
        <w:t xml:space="preserve">Sugerindo, inclusive, que deveria se instituir um Grupo de Trabalho para tratar da revisão do formato do Conselho. Por fim, questionou </w:t>
      </w:r>
      <w:r w:rsidR="00331D93" w:rsidRPr="00203F8A">
        <w:rPr>
          <w:bCs/>
          <w:sz w:val="24"/>
          <w:szCs w:val="24"/>
        </w:rPr>
        <w:t>a escolha do</w:t>
      </w:r>
      <w:r w:rsidR="00156C72" w:rsidRPr="00203F8A">
        <w:rPr>
          <w:bCs/>
          <w:sz w:val="24"/>
          <w:szCs w:val="24"/>
        </w:rPr>
        <w:t xml:space="preserve"> Congresso da ABRH </w:t>
      </w:r>
      <w:r w:rsidR="00331D93" w:rsidRPr="00203F8A">
        <w:rPr>
          <w:bCs/>
          <w:sz w:val="24"/>
          <w:szCs w:val="24"/>
        </w:rPr>
        <w:t>como</w:t>
      </w:r>
      <w:r w:rsidR="008348E7" w:rsidRPr="00203F8A">
        <w:rPr>
          <w:bCs/>
          <w:sz w:val="24"/>
          <w:szCs w:val="24"/>
        </w:rPr>
        <w:t>,</w:t>
      </w:r>
      <w:r w:rsidR="00331D93" w:rsidRPr="00203F8A">
        <w:rPr>
          <w:bCs/>
          <w:sz w:val="24"/>
          <w:szCs w:val="24"/>
        </w:rPr>
        <w:t xml:space="preserve"> praticamente</w:t>
      </w:r>
      <w:r w:rsidR="008348E7" w:rsidRPr="00203F8A">
        <w:rPr>
          <w:bCs/>
          <w:sz w:val="24"/>
          <w:szCs w:val="24"/>
        </w:rPr>
        <w:t>,</w:t>
      </w:r>
      <w:r w:rsidR="00156C72" w:rsidRPr="00203F8A">
        <w:rPr>
          <w:bCs/>
          <w:sz w:val="24"/>
          <w:szCs w:val="24"/>
        </w:rPr>
        <w:t xml:space="preserve"> </w:t>
      </w:r>
      <w:r w:rsidR="008348E7" w:rsidRPr="00203F8A">
        <w:rPr>
          <w:bCs/>
          <w:sz w:val="24"/>
          <w:szCs w:val="24"/>
        </w:rPr>
        <w:t xml:space="preserve">a </w:t>
      </w:r>
      <w:r w:rsidR="00156C72" w:rsidRPr="00203F8A">
        <w:rPr>
          <w:bCs/>
          <w:sz w:val="24"/>
          <w:szCs w:val="24"/>
        </w:rPr>
        <w:t xml:space="preserve">última instância para fechamento </w:t>
      </w:r>
      <w:r w:rsidR="008348E7" w:rsidRPr="00203F8A">
        <w:rPr>
          <w:bCs/>
          <w:sz w:val="24"/>
          <w:szCs w:val="24"/>
        </w:rPr>
        <w:t>do documento Legado</w:t>
      </w:r>
      <w:r w:rsidR="00156C72" w:rsidRPr="00203F8A">
        <w:rPr>
          <w:bCs/>
          <w:sz w:val="24"/>
          <w:szCs w:val="24"/>
        </w:rPr>
        <w:t xml:space="preserve">. </w:t>
      </w:r>
      <w:r w:rsidR="00331D93" w:rsidRPr="00203F8A">
        <w:rPr>
          <w:bCs/>
          <w:sz w:val="24"/>
          <w:szCs w:val="24"/>
        </w:rPr>
        <w:t xml:space="preserve">A Sra. Claudia Ferreira Lima </w:t>
      </w:r>
      <w:r w:rsidR="00331D93" w:rsidRPr="00203F8A">
        <w:rPr>
          <w:b/>
          <w:bCs/>
          <w:sz w:val="24"/>
          <w:szCs w:val="24"/>
        </w:rPr>
        <w:t>(MMA/DRH)</w:t>
      </w:r>
      <w:r w:rsidR="00331D93" w:rsidRPr="00203F8A">
        <w:rPr>
          <w:bCs/>
          <w:sz w:val="24"/>
          <w:szCs w:val="24"/>
        </w:rPr>
        <w:t xml:space="preserve"> argumentou sobre a sistematização e o processo de escolha da</w:t>
      </w:r>
      <w:r w:rsidR="00605890" w:rsidRPr="00203F8A">
        <w:rPr>
          <w:bCs/>
          <w:sz w:val="24"/>
          <w:szCs w:val="24"/>
        </w:rPr>
        <w:t>s</w:t>
      </w:r>
      <w:r w:rsidR="00331D93" w:rsidRPr="00203F8A">
        <w:rPr>
          <w:bCs/>
          <w:sz w:val="24"/>
          <w:szCs w:val="24"/>
        </w:rPr>
        <w:t xml:space="preserve"> </w:t>
      </w:r>
      <w:r w:rsidR="00605890" w:rsidRPr="00203F8A">
        <w:rPr>
          <w:bCs/>
          <w:sz w:val="24"/>
          <w:szCs w:val="24"/>
        </w:rPr>
        <w:t>contribuições</w:t>
      </w:r>
      <w:r w:rsidR="00331D93" w:rsidRPr="00203F8A">
        <w:rPr>
          <w:bCs/>
          <w:sz w:val="24"/>
          <w:szCs w:val="24"/>
        </w:rPr>
        <w:t xml:space="preserve">, </w:t>
      </w:r>
      <w:r w:rsidR="00605890" w:rsidRPr="00203F8A">
        <w:rPr>
          <w:bCs/>
          <w:sz w:val="24"/>
          <w:szCs w:val="24"/>
        </w:rPr>
        <w:t xml:space="preserve">para ela </w:t>
      </w:r>
      <w:r w:rsidR="00331D93" w:rsidRPr="00203F8A">
        <w:rPr>
          <w:bCs/>
          <w:sz w:val="24"/>
          <w:szCs w:val="24"/>
        </w:rPr>
        <w:t xml:space="preserve">isto não estava claro na metodologia. Destacou, também, </w:t>
      </w:r>
      <w:r w:rsidR="00605890" w:rsidRPr="00203F8A">
        <w:rPr>
          <w:bCs/>
          <w:sz w:val="24"/>
          <w:szCs w:val="24"/>
        </w:rPr>
        <w:t>que não tem como verificar o que mudou nas três versões, dificultando o acompanhamento da</w:t>
      </w:r>
      <w:r w:rsidR="00B26D81" w:rsidRPr="00203F8A">
        <w:rPr>
          <w:bCs/>
          <w:sz w:val="24"/>
          <w:szCs w:val="24"/>
        </w:rPr>
        <w:t xml:space="preserve"> proposta. </w:t>
      </w:r>
      <w:r w:rsidR="004F5B35" w:rsidRPr="00203F8A">
        <w:rPr>
          <w:bCs/>
          <w:sz w:val="24"/>
          <w:szCs w:val="24"/>
        </w:rPr>
        <w:t xml:space="preserve">A Sra. </w:t>
      </w:r>
      <w:proofErr w:type="spellStart"/>
      <w:r w:rsidR="004F5B35" w:rsidRPr="00203F8A">
        <w:rPr>
          <w:bCs/>
          <w:sz w:val="24"/>
          <w:szCs w:val="24"/>
        </w:rPr>
        <w:t>Sonáli</w:t>
      </w:r>
      <w:proofErr w:type="spellEnd"/>
      <w:r w:rsidR="004F5B35" w:rsidRPr="00203F8A">
        <w:rPr>
          <w:bCs/>
          <w:sz w:val="24"/>
          <w:szCs w:val="24"/>
        </w:rPr>
        <w:t xml:space="preserve"> Cavalcanti </w:t>
      </w:r>
      <w:r w:rsidR="004F5B35" w:rsidRPr="00203F8A">
        <w:rPr>
          <w:b/>
          <w:bCs/>
          <w:sz w:val="24"/>
          <w:szCs w:val="24"/>
        </w:rPr>
        <w:t>(Concessionárias)</w:t>
      </w:r>
      <w:r w:rsidR="004F5B35" w:rsidRPr="00203F8A">
        <w:rPr>
          <w:bCs/>
          <w:sz w:val="24"/>
          <w:szCs w:val="24"/>
        </w:rPr>
        <w:t xml:space="preserve"> lembrou as competência</w:t>
      </w:r>
      <w:r w:rsidR="0020299E" w:rsidRPr="00203F8A">
        <w:rPr>
          <w:bCs/>
          <w:sz w:val="24"/>
          <w:szCs w:val="24"/>
        </w:rPr>
        <w:t>s</w:t>
      </w:r>
      <w:r w:rsidR="004F5B35" w:rsidRPr="00203F8A">
        <w:rPr>
          <w:bCs/>
          <w:sz w:val="24"/>
          <w:szCs w:val="24"/>
        </w:rPr>
        <w:t xml:space="preserve"> do CNRH de formular a Política Nacional de Recursos Hídricos e de promover </w:t>
      </w:r>
      <w:r w:rsidR="0020299E" w:rsidRPr="00203F8A">
        <w:rPr>
          <w:bCs/>
          <w:sz w:val="24"/>
          <w:szCs w:val="24"/>
        </w:rPr>
        <w:t>a</w:t>
      </w:r>
      <w:r w:rsidR="004F5B35" w:rsidRPr="00203F8A">
        <w:rPr>
          <w:bCs/>
          <w:sz w:val="24"/>
          <w:szCs w:val="24"/>
        </w:rPr>
        <w:t xml:space="preserve"> articulação do planejamento nacional, regional, estadual e setorial, de recursos hídricos. </w:t>
      </w:r>
      <w:r w:rsidR="00AD6E1E">
        <w:rPr>
          <w:bCs/>
          <w:sz w:val="24"/>
          <w:szCs w:val="24"/>
        </w:rPr>
        <w:t xml:space="preserve">Disse </w:t>
      </w:r>
      <w:r w:rsidR="001B4D73">
        <w:rPr>
          <w:bCs/>
          <w:sz w:val="24"/>
          <w:szCs w:val="24"/>
        </w:rPr>
        <w:t>que é</w:t>
      </w:r>
      <w:r w:rsidR="00AD6E1E">
        <w:rPr>
          <w:bCs/>
          <w:sz w:val="24"/>
          <w:szCs w:val="24"/>
        </w:rPr>
        <w:t xml:space="preserve"> </w:t>
      </w:r>
      <w:r w:rsidR="004F5B35" w:rsidRPr="00203F8A">
        <w:rPr>
          <w:bCs/>
          <w:sz w:val="24"/>
          <w:szCs w:val="24"/>
        </w:rPr>
        <w:t>fundamental</w:t>
      </w:r>
      <w:r w:rsidR="0020299E" w:rsidRPr="00203F8A">
        <w:rPr>
          <w:bCs/>
          <w:sz w:val="24"/>
          <w:szCs w:val="24"/>
        </w:rPr>
        <w:t xml:space="preserve"> e n</w:t>
      </w:r>
      <w:r w:rsidR="004F5B35" w:rsidRPr="00203F8A">
        <w:rPr>
          <w:bCs/>
          <w:sz w:val="24"/>
          <w:szCs w:val="24"/>
        </w:rPr>
        <w:t xml:space="preserve">ecessário que </w:t>
      </w:r>
      <w:r w:rsidR="00203F8A" w:rsidRPr="00203F8A">
        <w:rPr>
          <w:bCs/>
          <w:sz w:val="24"/>
          <w:szCs w:val="24"/>
        </w:rPr>
        <w:t>o</w:t>
      </w:r>
      <w:r w:rsidR="004F5B35" w:rsidRPr="00203F8A">
        <w:rPr>
          <w:bCs/>
          <w:sz w:val="24"/>
          <w:szCs w:val="24"/>
        </w:rPr>
        <w:t xml:space="preserve"> Projeto Legado tenha essa passagem formal </w:t>
      </w:r>
      <w:r w:rsidR="0020299E" w:rsidRPr="00203F8A">
        <w:rPr>
          <w:bCs/>
          <w:sz w:val="24"/>
          <w:szCs w:val="24"/>
        </w:rPr>
        <w:t xml:space="preserve">pelo </w:t>
      </w:r>
      <w:r w:rsidR="004F5B35" w:rsidRPr="00203F8A">
        <w:rPr>
          <w:bCs/>
          <w:sz w:val="24"/>
          <w:szCs w:val="24"/>
        </w:rPr>
        <w:t>CNRH</w:t>
      </w:r>
      <w:r w:rsidR="0020299E" w:rsidRPr="00203F8A">
        <w:rPr>
          <w:bCs/>
          <w:sz w:val="24"/>
          <w:szCs w:val="24"/>
        </w:rPr>
        <w:t xml:space="preserve">, para que </w:t>
      </w:r>
      <w:r w:rsidR="00203F8A" w:rsidRPr="00203F8A">
        <w:rPr>
          <w:bCs/>
          <w:sz w:val="24"/>
          <w:szCs w:val="24"/>
        </w:rPr>
        <w:t xml:space="preserve">os conselheiros </w:t>
      </w:r>
      <w:r w:rsidR="0020299E" w:rsidRPr="00203F8A">
        <w:rPr>
          <w:bCs/>
          <w:sz w:val="24"/>
          <w:szCs w:val="24"/>
        </w:rPr>
        <w:t>possa</w:t>
      </w:r>
      <w:r w:rsidR="00203F8A" w:rsidRPr="00203F8A">
        <w:rPr>
          <w:bCs/>
          <w:sz w:val="24"/>
          <w:szCs w:val="24"/>
        </w:rPr>
        <w:t xml:space="preserve">m </w:t>
      </w:r>
      <w:r w:rsidR="0020299E" w:rsidRPr="00203F8A">
        <w:rPr>
          <w:bCs/>
          <w:sz w:val="24"/>
          <w:szCs w:val="24"/>
        </w:rPr>
        <w:t>apreciar</w:t>
      </w:r>
      <w:r w:rsidR="00203F8A" w:rsidRPr="00203F8A">
        <w:rPr>
          <w:bCs/>
          <w:sz w:val="24"/>
          <w:szCs w:val="24"/>
        </w:rPr>
        <w:t xml:space="preserve"> </w:t>
      </w:r>
      <w:del w:id="46" w:author="sonali" w:date="2018-02-15T14:37:00Z">
        <w:r w:rsidR="00203F8A" w:rsidRPr="00203F8A" w:rsidDel="00162787">
          <w:rPr>
            <w:bCs/>
            <w:sz w:val="24"/>
            <w:szCs w:val="24"/>
          </w:rPr>
          <w:delText>e não aprovar</w:delText>
        </w:r>
        <w:r w:rsidR="001B4D73" w:rsidDel="00162787">
          <w:rPr>
            <w:bCs/>
            <w:sz w:val="24"/>
            <w:szCs w:val="24"/>
          </w:rPr>
          <w:delText xml:space="preserve"> </w:delText>
        </w:r>
      </w:del>
      <w:r w:rsidR="001B4D73">
        <w:rPr>
          <w:bCs/>
          <w:sz w:val="24"/>
          <w:szCs w:val="24"/>
        </w:rPr>
        <w:t>o documento</w:t>
      </w:r>
      <w:r w:rsidR="0020299E" w:rsidRPr="00203F8A">
        <w:rPr>
          <w:bCs/>
          <w:sz w:val="24"/>
          <w:szCs w:val="24"/>
        </w:rPr>
        <w:t xml:space="preserve">.  O Sr. </w:t>
      </w:r>
      <w:proofErr w:type="spellStart"/>
      <w:r w:rsidR="0020299E" w:rsidRPr="00203F8A">
        <w:rPr>
          <w:bCs/>
          <w:sz w:val="24"/>
          <w:szCs w:val="24"/>
        </w:rPr>
        <w:t>Volney</w:t>
      </w:r>
      <w:proofErr w:type="spellEnd"/>
      <w:r w:rsidR="0020299E" w:rsidRPr="00203F8A">
        <w:rPr>
          <w:bCs/>
          <w:sz w:val="24"/>
          <w:szCs w:val="24"/>
        </w:rPr>
        <w:t xml:space="preserve"> realizou os esclarecimentos finais e informou que a Agência entendia como fundamental ouvir os Conselheiros, mas que isto não deveria ser por um rito formal da plenária.</w:t>
      </w:r>
      <w:r w:rsidR="006D7A05" w:rsidRPr="00203F8A">
        <w:rPr>
          <w:bCs/>
          <w:sz w:val="24"/>
          <w:szCs w:val="24"/>
        </w:rPr>
        <w:t xml:space="preserve"> </w:t>
      </w:r>
      <w:r w:rsidR="004D2793" w:rsidRPr="00203F8A">
        <w:rPr>
          <w:bCs/>
          <w:sz w:val="24"/>
          <w:szCs w:val="24"/>
        </w:rPr>
        <w:t xml:space="preserve">Retomando a palavra o Sr. Sergio Gonçalves, Presidente da CTIL, agradeceu a presença da ANA e fez um breve relato de como o projeto legado vem sendo discutido no âmbito da SRHQ/MMA e no Conselho, por meio das Câmaras Técnicas. Antes de encerrar a reunião passou-se </w:t>
      </w:r>
      <w:r w:rsidR="0072477E" w:rsidRPr="00203F8A">
        <w:rPr>
          <w:bCs/>
          <w:sz w:val="24"/>
          <w:szCs w:val="24"/>
        </w:rPr>
        <w:t xml:space="preserve">aos encaminhamentos e informes gerais. </w:t>
      </w:r>
      <w:r w:rsidR="00166CD8" w:rsidRPr="00203F8A">
        <w:rPr>
          <w:b/>
          <w:bCs/>
          <w:color w:val="0000FF"/>
          <w:sz w:val="24"/>
          <w:szCs w:val="24"/>
        </w:rPr>
        <w:t xml:space="preserve">Item 11 - </w:t>
      </w:r>
      <w:r w:rsidR="002F2B60" w:rsidRPr="00203F8A">
        <w:rPr>
          <w:b/>
          <w:bCs/>
          <w:color w:val="0000FF"/>
          <w:sz w:val="24"/>
          <w:szCs w:val="24"/>
        </w:rPr>
        <w:t>Assuntos Gerais / Encerramento.</w:t>
      </w:r>
      <w:r w:rsidR="002F2B60" w:rsidRPr="00203F8A">
        <w:rPr>
          <w:b/>
          <w:bCs/>
          <w:sz w:val="24"/>
          <w:szCs w:val="24"/>
          <w:lang w:eastAsia="zh-CN"/>
        </w:rPr>
        <w:t xml:space="preserve"> </w:t>
      </w:r>
      <w:r w:rsidR="0072477E" w:rsidRPr="00203F8A">
        <w:rPr>
          <w:bCs/>
          <w:sz w:val="24"/>
          <w:szCs w:val="24"/>
          <w:lang w:eastAsia="zh-CN"/>
        </w:rPr>
        <w:t>O Sr. Paulo Samuel (Comitê de Bacia) lembrou do Congresso da Abes, de 02 a 06 de outubro, em São Paulo e o Encontro Nacional de Comitê de Bacia</w:t>
      </w:r>
      <w:r w:rsidR="00203F8A">
        <w:rPr>
          <w:bCs/>
          <w:sz w:val="24"/>
          <w:szCs w:val="24"/>
          <w:lang w:eastAsia="zh-CN"/>
        </w:rPr>
        <w:t xml:space="preserve">, </w:t>
      </w:r>
      <w:r w:rsidR="0072477E" w:rsidRPr="00203F8A">
        <w:rPr>
          <w:bCs/>
          <w:sz w:val="24"/>
          <w:szCs w:val="24"/>
          <w:lang w:eastAsia="zh-CN"/>
        </w:rPr>
        <w:t>de 7 a 10</w:t>
      </w:r>
      <w:r w:rsidR="00203F8A">
        <w:rPr>
          <w:bCs/>
          <w:sz w:val="24"/>
          <w:szCs w:val="24"/>
          <w:lang w:eastAsia="zh-CN"/>
        </w:rPr>
        <w:t xml:space="preserve"> de novembro, em Aracaju</w:t>
      </w:r>
      <w:r w:rsidR="0072477E" w:rsidRPr="00203F8A">
        <w:rPr>
          <w:bCs/>
          <w:sz w:val="24"/>
          <w:szCs w:val="24"/>
          <w:lang w:eastAsia="zh-CN"/>
        </w:rPr>
        <w:t xml:space="preserve">. A </w:t>
      </w:r>
      <w:proofErr w:type="spellStart"/>
      <w:r w:rsidR="0072477E" w:rsidRPr="00203F8A">
        <w:rPr>
          <w:bCs/>
          <w:sz w:val="24"/>
          <w:szCs w:val="24"/>
          <w:lang w:eastAsia="zh-CN"/>
        </w:rPr>
        <w:t>Srª</w:t>
      </w:r>
      <w:proofErr w:type="spellEnd"/>
      <w:r w:rsidR="0072477E" w:rsidRPr="00203F8A">
        <w:rPr>
          <w:bCs/>
          <w:sz w:val="24"/>
          <w:szCs w:val="24"/>
          <w:lang w:eastAsia="zh-CN"/>
        </w:rPr>
        <w:t xml:space="preserve">. </w:t>
      </w:r>
      <w:proofErr w:type="spellStart"/>
      <w:r w:rsidR="0072477E" w:rsidRPr="00203F8A">
        <w:rPr>
          <w:bCs/>
          <w:sz w:val="24"/>
          <w:szCs w:val="24"/>
          <w:lang w:eastAsia="zh-CN"/>
        </w:rPr>
        <w:t>Eldis</w:t>
      </w:r>
      <w:proofErr w:type="spellEnd"/>
      <w:r w:rsidR="0072477E" w:rsidRPr="00203F8A">
        <w:rPr>
          <w:bCs/>
          <w:sz w:val="24"/>
          <w:szCs w:val="24"/>
          <w:lang w:eastAsia="zh-CN"/>
        </w:rPr>
        <w:t xml:space="preserve"> Camargo </w:t>
      </w:r>
      <w:r w:rsidR="0072477E" w:rsidRPr="00203F8A">
        <w:rPr>
          <w:b/>
          <w:bCs/>
          <w:sz w:val="24"/>
          <w:szCs w:val="24"/>
          <w:lang w:eastAsia="zh-CN"/>
        </w:rPr>
        <w:t>(ANA)</w:t>
      </w:r>
      <w:r w:rsidR="0072477E" w:rsidRPr="00203F8A">
        <w:rPr>
          <w:bCs/>
          <w:sz w:val="24"/>
          <w:szCs w:val="24"/>
          <w:lang w:eastAsia="zh-CN"/>
        </w:rPr>
        <w:t xml:space="preserve"> informou sobre o curso de capacitação na ANA sobre gênero e água. </w:t>
      </w:r>
      <w:r w:rsidR="002F2B60" w:rsidRPr="00203F8A">
        <w:rPr>
          <w:sz w:val="24"/>
          <w:szCs w:val="24"/>
          <w:lang w:eastAsia="zh-CN"/>
        </w:rPr>
        <w:t xml:space="preserve">Por não haver mais itens de pauta para discussão, o </w:t>
      </w:r>
      <w:r w:rsidR="002F2B60" w:rsidRPr="00203F8A">
        <w:rPr>
          <w:bCs/>
          <w:sz w:val="24"/>
          <w:szCs w:val="24"/>
          <w:lang w:eastAsia="zh-CN"/>
        </w:rPr>
        <w:t xml:space="preserve">Sr. </w:t>
      </w:r>
      <w:r w:rsidR="00203F8A" w:rsidRPr="00203F8A">
        <w:rPr>
          <w:bCs/>
          <w:sz w:val="24"/>
          <w:szCs w:val="24"/>
          <w:lang w:eastAsia="zh-CN"/>
        </w:rPr>
        <w:t>Sergio Gonçalves</w:t>
      </w:r>
      <w:r w:rsidR="00203F8A">
        <w:rPr>
          <w:b/>
          <w:bCs/>
          <w:sz w:val="24"/>
          <w:szCs w:val="24"/>
          <w:lang w:eastAsia="zh-CN"/>
        </w:rPr>
        <w:t xml:space="preserve"> (presidente da CTIL)</w:t>
      </w:r>
      <w:r w:rsidR="002F2B60" w:rsidRPr="00203F8A">
        <w:rPr>
          <w:b/>
          <w:bCs/>
          <w:sz w:val="24"/>
          <w:szCs w:val="24"/>
          <w:lang w:eastAsia="zh-CN"/>
        </w:rPr>
        <w:t xml:space="preserve"> </w:t>
      </w:r>
      <w:r w:rsidR="002F2B60" w:rsidRPr="00203F8A">
        <w:rPr>
          <w:bCs/>
          <w:sz w:val="24"/>
          <w:szCs w:val="24"/>
          <w:lang w:eastAsia="zh-CN"/>
        </w:rPr>
        <w:t>agradeceu a pr</w:t>
      </w:r>
      <w:r w:rsidR="00166CD8" w:rsidRPr="00203F8A">
        <w:rPr>
          <w:bCs/>
          <w:sz w:val="24"/>
          <w:szCs w:val="24"/>
          <w:lang w:eastAsia="zh-CN"/>
        </w:rPr>
        <w:t>esença de todos, encerrando a 14</w:t>
      </w:r>
      <w:r w:rsidR="00D71954" w:rsidRPr="00203F8A">
        <w:rPr>
          <w:bCs/>
          <w:sz w:val="24"/>
          <w:szCs w:val="24"/>
          <w:lang w:eastAsia="zh-CN"/>
        </w:rPr>
        <w:t>0</w:t>
      </w:r>
      <w:r w:rsidR="002F2B60" w:rsidRPr="00203F8A">
        <w:rPr>
          <w:bCs/>
          <w:sz w:val="24"/>
          <w:szCs w:val="24"/>
          <w:lang w:eastAsia="zh-CN"/>
        </w:rPr>
        <w:t>ª Reunião da CTIL.</w:t>
      </w:r>
    </w:p>
    <w:p w:rsidR="003D6FB6" w:rsidRPr="00023816" w:rsidRDefault="003D6FB6" w:rsidP="00B862FB">
      <w:pPr>
        <w:jc w:val="both"/>
        <w:rPr>
          <w:bCs/>
        </w:rPr>
      </w:pPr>
    </w:p>
    <w:p w:rsidR="003D6FB6" w:rsidRPr="00023816" w:rsidRDefault="00066671" w:rsidP="00B862FB">
      <w:pPr>
        <w:pStyle w:val="Standard"/>
        <w:jc w:val="both"/>
        <w:rPr>
          <w:rFonts w:ascii="Times New Roman" w:hAnsi="Times New Roman" w:cs="Times New Roman"/>
          <w:bCs/>
        </w:rPr>
      </w:pPr>
      <w:r w:rsidRPr="00023816">
        <w:rPr>
          <w:rFonts w:ascii="Times New Roman" w:hAnsi="Times New Roman" w:cs="Times New Roman"/>
          <w:bCs/>
        </w:rPr>
        <w:t xml:space="preserve">ATA </w:t>
      </w:r>
      <w:r w:rsidR="00166CD8">
        <w:rPr>
          <w:rFonts w:ascii="Times New Roman" w:hAnsi="Times New Roman" w:cs="Times New Roman"/>
          <w:bCs/>
        </w:rPr>
        <w:t xml:space="preserve">aprovada na </w:t>
      </w:r>
      <w:r w:rsidR="005308F6">
        <w:rPr>
          <w:rFonts w:ascii="Times New Roman" w:hAnsi="Times New Roman" w:cs="Times New Roman"/>
          <w:bCs/>
        </w:rPr>
        <w:t>142</w:t>
      </w:r>
      <w:r w:rsidR="00AD6E1E">
        <w:rPr>
          <w:rFonts w:ascii="Times New Roman" w:hAnsi="Times New Roman" w:cs="Times New Roman"/>
          <w:bCs/>
        </w:rPr>
        <w:t>ª Reunião da CTIL, realizada no</w:t>
      </w:r>
      <w:r w:rsidR="00166CD8">
        <w:rPr>
          <w:rFonts w:ascii="Times New Roman" w:hAnsi="Times New Roman" w:cs="Times New Roman"/>
          <w:bCs/>
        </w:rPr>
        <w:t xml:space="preserve"> dia </w:t>
      </w:r>
      <w:r w:rsidR="005308F6">
        <w:rPr>
          <w:rFonts w:ascii="Times New Roman" w:hAnsi="Times New Roman" w:cs="Times New Roman"/>
          <w:bCs/>
        </w:rPr>
        <w:t>19</w:t>
      </w:r>
      <w:r w:rsidR="00166CD8">
        <w:rPr>
          <w:rFonts w:ascii="Times New Roman" w:hAnsi="Times New Roman" w:cs="Times New Roman"/>
          <w:bCs/>
        </w:rPr>
        <w:t xml:space="preserve"> de </w:t>
      </w:r>
      <w:r w:rsidR="005308F6">
        <w:rPr>
          <w:rFonts w:ascii="Times New Roman" w:hAnsi="Times New Roman" w:cs="Times New Roman"/>
          <w:bCs/>
        </w:rPr>
        <w:t>fevereiro de 2018</w:t>
      </w:r>
      <w:r w:rsidR="00166CD8">
        <w:rPr>
          <w:rFonts w:ascii="Times New Roman" w:hAnsi="Times New Roman" w:cs="Times New Roman"/>
          <w:bCs/>
        </w:rPr>
        <w:t>.</w:t>
      </w:r>
    </w:p>
    <w:p w:rsidR="00760CBA" w:rsidRPr="00023816" w:rsidRDefault="00582954" w:rsidP="00B862FB">
      <w:pPr>
        <w:pStyle w:val="Standard"/>
        <w:jc w:val="both"/>
        <w:rPr>
          <w:rFonts w:ascii="Times New Roman" w:hAnsi="Times New Roman" w:cs="Times New Roman"/>
        </w:rPr>
      </w:pPr>
      <w:r w:rsidRPr="00023816">
        <w:rPr>
          <w:rFonts w:ascii="Times New Roman" w:hAnsi="Times New Roman" w:cs="Times New Roman"/>
          <w:bCs/>
        </w:rPr>
        <w:t xml:space="preserve"> </w:t>
      </w:r>
      <w:r w:rsidRPr="00023816">
        <w:rPr>
          <w:rFonts w:ascii="Times New Roman" w:hAnsi="Times New Roman" w:cs="Times New Roman"/>
          <w:b/>
          <w:bCs/>
        </w:rPr>
        <w:t xml:space="preserve"> </w:t>
      </w:r>
      <w:r w:rsidRPr="00023816">
        <w:rPr>
          <w:rFonts w:ascii="Times New Roman" w:hAnsi="Times New Roman" w:cs="Times New Roman"/>
          <w:bCs/>
        </w:rPr>
        <w:t xml:space="preserve">  </w:t>
      </w:r>
      <w:r w:rsidRPr="00023816">
        <w:rPr>
          <w:rFonts w:ascii="Times New Roman" w:hAnsi="Times New Roman" w:cs="Times New Roman"/>
        </w:rPr>
        <w:t xml:space="preserve">    </w:t>
      </w:r>
    </w:p>
    <w:p w:rsidR="00114ADF" w:rsidRPr="00023816" w:rsidRDefault="00114ADF" w:rsidP="00B862FB">
      <w:pPr>
        <w:pStyle w:val="Normal1"/>
        <w:spacing w:line="100" w:lineRule="atLeast"/>
        <w:jc w:val="both"/>
        <w:rPr>
          <w:rFonts w:cs="Times New Roman"/>
        </w:rPr>
      </w:pPr>
    </w:p>
    <w:tbl>
      <w:tblPr>
        <w:tblW w:w="9711" w:type="dxa"/>
        <w:tblLook w:val="04A0" w:firstRow="1" w:lastRow="0" w:firstColumn="1" w:lastColumn="0" w:noHBand="0" w:noVBand="1"/>
      </w:tblPr>
      <w:tblGrid>
        <w:gridCol w:w="4855"/>
        <w:gridCol w:w="4856"/>
      </w:tblGrid>
      <w:tr w:rsidR="00760CBA" w:rsidRPr="00023816" w:rsidTr="00D80202">
        <w:tc>
          <w:tcPr>
            <w:tcW w:w="4855" w:type="dxa"/>
            <w:shd w:val="clear" w:color="auto" w:fill="auto"/>
          </w:tcPr>
          <w:p w:rsidR="00760CBA" w:rsidRPr="00023816" w:rsidRDefault="00D71954" w:rsidP="00203F8A">
            <w:pPr>
              <w:pStyle w:val="Corpodotexto"/>
              <w:tabs>
                <w:tab w:val="left" w:pos="9060"/>
              </w:tabs>
              <w:spacing w:line="200" w:lineRule="atLeast"/>
              <w:jc w:val="center"/>
              <w:rPr>
                <w:rFonts w:cs="Times New Roman"/>
                <w:bCs/>
              </w:rPr>
            </w:pPr>
            <w:r>
              <w:rPr>
                <w:rFonts w:cs="Times New Roman"/>
                <w:bCs/>
              </w:rPr>
              <w:t>Sergio Gonçalves</w:t>
            </w:r>
          </w:p>
        </w:tc>
        <w:tc>
          <w:tcPr>
            <w:tcW w:w="4856" w:type="dxa"/>
            <w:shd w:val="clear" w:color="auto" w:fill="auto"/>
          </w:tcPr>
          <w:p w:rsidR="00760CBA" w:rsidRPr="00023816" w:rsidRDefault="00582954" w:rsidP="00203F8A">
            <w:pPr>
              <w:pStyle w:val="Corpodotexto"/>
              <w:tabs>
                <w:tab w:val="left" w:pos="9060"/>
              </w:tabs>
              <w:spacing w:line="200" w:lineRule="atLeast"/>
              <w:jc w:val="center"/>
              <w:rPr>
                <w:rFonts w:cs="Times New Roman"/>
              </w:rPr>
            </w:pPr>
            <w:r w:rsidRPr="00023816">
              <w:rPr>
                <w:rFonts w:cs="Times New Roman"/>
                <w:bCs/>
              </w:rPr>
              <w:t>Roseli dos Santos Souza</w:t>
            </w:r>
          </w:p>
        </w:tc>
      </w:tr>
      <w:tr w:rsidR="00760CBA" w:rsidRPr="00023816" w:rsidTr="00D80202">
        <w:tc>
          <w:tcPr>
            <w:tcW w:w="4855" w:type="dxa"/>
            <w:shd w:val="clear" w:color="auto" w:fill="auto"/>
          </w:tcPr>
          <w:p w:rsidR="00760CBA" w:rsidRPr="00023816" w:rsidRDefault="00582954" w:rsidP="00203F8A">
            <w:pPr>
              <w:pStyle w:val="Corpodotexto"/>
              <w:tabs>
                <w:tab w:val="left" w:pos="9060"/>
              </w:tabs>
              <w:spacing w:line="200" w:lineRule="atLeast"/>
              <w:jc w:val="center"/>
              <w:rPr>
                <w:rFonts w:cs="Times New Roman"/>
                <w:bCs/>
              </w:rPr>
            </w:pPr>
            <w:r w:rsidRPr="00023816">
              <w:rPr>
                <w:rFonts w:cs="Times New Roman"/>
                <w:bCs/>
              </w:rPr>
              <w:t>Presidente</w:t>
            </w:r>
          </w:p>
        </w:tc>
        <w:tc>
          <w:tcPr>
            <w:tcW w:w="4856" w:type="dxa"/>
            <w:shd w:val="clear" w:color="auto" w:fill="auto"/>
          </w:tcPr>
          <w:p w:rsidR="00760CBA" w:rsidRPr="00023816" w:rsidRDefault="00582954" w:rsidP="00203F8A">
            <w:pPr>
              <w:pStyle w:val="Corpodotexto"/>
              <w:tabs>
                <w:tab w:val="left" w:pos="9060"/>
              </w:tabs>
              <w:spacing w:line="200" w:lineRule="atLeast"/>
              <w:jc w:val="center"/>
              <w:rPr>
                <w:rFonts w:cs="Times New Roman"/>
              </w:rPr>
            </w:pPr>
            <w:r w:rsidRPr="00023816">
              <w:rPr>
                <w:rFonts w:cs="Times New Roman"/>
                <w:bCs/>
              </w:rPr>
              <w:t>Relatora</w:t>
            </w:r>
          </w:p>
        </w:tc>
      </w:tr>
    </w:tbl>
    <w:p w:rsidR="00760CBA" w:rsidRDefault="00760CBA" w:rsidP="00B862FB">
      <w:pPr>
        <w:jc w:val="both"/>
        <w:rPr>
          <w:rFonts w:ascii="Liberation Serif" w:hAnsi="Liberation Serif" w:cs="Liberation Serif"/>
          <w:lang w:eastAsia="zh-CN"/>
        </w:rPr>
      </w:pPr>
    </w:p>
    <w:sectPr w:rsidR="00760CBA" w:rsidSect="00B634E3">
      <w:headerReference w:type="default" r:id="rId26"/>
      <w:pgSz w:w="11906" w:h="16838"/>
      <w:pgMar w:top="1134" w:right="990" w:bottom="1224" w:left="1420" w:header="284" w:footer="0" w:gutter="0"/>
      <w:lnNumType w:countBy="1" w:distance="283" w:restart="continuous"/>
      <w:cols w:space="720"/>
      <w:formProt w:val="0"/>
      <w:docGrid w:linePitch="4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3A0" w:rsidRDefault="005623A0">
      <w:r>
        <w:separator/>
      </w:r>
    </w:p>
  </w:endnote>
  <w:endnote w:type="continuationSeparator" w:id="0">
    <w:p w:rsidR="005623A0" w:rsidRDefault="0056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tarSymbol">
    <w:altName w:val="Arial Unicode MS"/>
    <w:charset w:val="02"/>
    <w:family w:val="auto"/>
    <w:pitch w:val="default"/>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charset w:val="00"/>
    <w:family w:val="roman"/>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3A0" w:rsidRDefault="005623A0">
      <w:r>
        <w:separator/>
      </w:r>
    </w:p>
  </w:footnote>
  <w:footnote w:type="continuationSeparator" w:id="0">
    <w:p w:rsidR="005623A0" w:rsidRDefault="00562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5" w:type="dxa"/>
      <w:tblInd w:w="8" w:type="dxa"/>
      <w:tblBorders>
        <w:bottom w:val="single" w:sz="4" w:space="0" w:color="000001"/>
        <w:insideH w:val="single" w:sz="4" w:space="0" w:color="000001"/>
      </w:tblBorders>
      <w:tblLook w:val="04A0" w:firstRow="1" w:lastRow="0" w:firstColumn="1" w:lastColumn="0" w:noHBand="0" w:noVBand="1"/>
    </w:tblPr>
    <w:tblGrid>
      <w:gridCol w:w="2849"/>
      <w:gridCol w:w="7036"/>
    </w:tblGrid>
    <w:tr w:rsidR="00DC2269">
      <w:trPr>
        <w:trHeight w:val="988"/>
      </w:trPr>
      <w:tc>
        <w:tcPr>
          <w:tcW w:w="2849" w:type="dxa"/>
          <w:tcBorders>
            <w:bottom w:val="single" w:sz="4" w:space="0" w:color="000001"/>
          </w:tcBorders>
          <w:shd w:val="clear" w:color="auto" w:fill="auto"/>
          <w:vAlign w:val="bottom"/>
        </w:tcPr>
        <w:p w:rsidR="00DC2269" w:rsidRDefault="00DC2269">
          <w:pPr>
            <w:pStyle w:val="Cabealho"/>
            <w:spacing w:after="120"/>
          </w:pPr>
          <w:r>
            <w:rPr>
              <w:noProof/>
              <w:lang w:eastAsia="pt-BR"/>
            </w:rPr>
            <w:drawing>
              <wp:inline distT="0" distB="0" distL="0" distR="0">
                <wp:extent cx="1638300" cy="53340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1638300" cy="533400"/>
                        </a:xfrm>
                        <a:prstGeom prst="rect">
                          <a:avLst/>
                        </a:prstGeom>
                        <a:noFill/>
                        <a:ln w="9525">
                          <a:noFill/>
                          <a:miter lim="800000"/>
                          <a:headEnd/>
                          <a:tailEnd/>
                        </a:ln>
                      </pic:spPr>
                    </pic:pic>
                  </a:graphicData>
                </a:graphic>
              </wp:inline>
            </w:drawing>
          </w:r>
          <w:r>
            <w:rPr>
              <w:color w:val="7F7F7F"/>
            </w:rPr>
            <w:t xml:space="preserve">   </w:t>
          </w:r>
        </w:p>
      </w:tc>
      <w:tc>
        <w:tcPr>
          <w:tcW w:w="7035" w:type="dxa"/>
          <w:tcBorders>
            <w:bottom w:val="single" w:sz="4" w:space="0" w:color="000001"/>
          </w:tcBorders>
          <w:shd w:val="clear" w:color="auto" w:fill="auto"/>
          <w:vAlign w:val="bottom"/>
        </w:tcPr>
        <w:p w:rsidR="00DC2269" w:rsidRDefault="00DC2269">
          <w:pPr>
            <w:pStyle w:val="Cabealho"/>
            <w:jc w:val="center"/>
            <w:rPr>
              <w:rFonts w:ascii="Verdana" w:hAnsi="Verdana" w:cs="Verdana"/>
              <w:b/>
              <w:bCs/>
              <w:color w:val="7F7F7F"/>
              <w:sz w:val="18"/>
            </w:rPr>
          </w:pPr>
          <w:r>
            <w:t>CONSELHO NACIONAL DE RECURSOS HÍDRICOS</w:t>
          </w:r>
        </w:p>
        <w:p w:rsidR="00DC2269" w:rsidRDefault="00DC2269">
          <w:pPr>
            <w:pStyle w:val="Cabealho"/>
            <w:spacing w:after="120"/>
            <w:jc w:val="center"/>
          </w:pPr>
          <w:r>
            <w:rPr>
              <w:rFonts w:ascii="Verdana" w:hAnsi="Verdana" w:cs="Verdana"/>
              <w:b/>
              <w:bCs/>
              <w:color w:val="7F7F7F"/>
              <w:sz w:val="18"/>
            </w:rPr>
            <w:t>Câmara Técnica de Assuntos Legais e Institucionais</w:t>
          </w:r>
        </w:p>
      </w:tc>
    </w:tr>
  </w:tbl>
  <w:p w:rsidR="00DC2269" w:rsidRDefault="00DC226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4082D6C"/>
    <w:multiLevelType w:val="hybridMultilevel"/>
    <w:tmpl w:val="D4133C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1D"/>
    <w:multiLevelType w:val="multilevel"/>
    <w:tmpl w:val="D14859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15:restartNumberingAfterBreak="0">
    <w:nsid w:val="00000003"/>
    <w:multiLevelType w:val="multilevel"/>
    <w:tmpl w:val="4B241CAA"/>
    <w:lvl w:ilvl="0">
      <w:start w:val="1"/>
      <w:numFmt w:val="decimal"/>
      <w:lvlText w:val="%1."/>
      <w:lvlJc w:val="left"/>
      <w:pPr>
        <w:tabs>
          <w:tab w:val="num" w:pos="0"/>
        </w:tabs>
        <w:ind w:left="360" w:hanging="360"/>
      </w:pPr>
    </w:lvl>
    <w:lvl w:ilvl="1">
      <w:start w:val="1"/>
      <w:numFmt w:val="decimal"/>
      <w:lvlText w:val="%1.%2."/>
      <w:lvlJc w:val="left"/>
      <w:pPr>
        <w:tabs>
          <w:tab w:val="num" w:pos="426"/>
        </w:tabs>
        <w:ind w:left="2276" w:hanging="432"/>
      </w:pPr>
      <w:rPr>
        <w:b/>
        <w:i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seli dos Santos Souza">
    <w15:presenceInfo w15:providerId="AD" w15:userId="S-1-5-21-10562335-2982657715-2242529834-56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CBA"/>
    <w:rsid w:val="00002983"/>
    <w:rsid w:val="000029EB"/>
    <w:rsid w:val="00005CBF"/>
    <w:rsid w:val="00012DB7"/>
    <w:rsid w:val="00012E63"/>
    <w:rsid w:val="00023816"/>
    <w:rsid w:val="000323BA"/>
    <w:rsid w:val="0003512C"/>
    <w:rsid w:val="000437C4"/>
    <w:rsid w:val="00050483"/>
    <w:rsid w:val="00051EC1"/>
    <w:rsid w:val="00055B6C"/>
    <w:rsid w:val="00057C8D"/>
    <w:rsid w:val="00066671"/>
    <w:rsid w:val="00066FAA"/>
    <w:rsid w:val="0007440F"/>
    <w:rsid w:val="000771D8"/>
    <w:rsid w:val="000804A3"/>
    <w:rsid w:val="000829EE"/>
    <w:rsid w:val="00083F61"/>
    <w:rsid w:val="00090D97"/>
    <w:rsid w:val="000930C0"/>
    <w:rsid w:val="0009695B"/>
    <w:rsid w:val="000A12D2"/>
    <w:rsid w:val="000A2409"/>
    <w:rsid w:val="000A258D"/>
    <w:rsid w:val="000A3812"/>
    <w:rsid w:val="000A5181"/>
    <w:rsid w:val="000A6797"/>
    <w:rsid w:val="000A7AC3"/>
    <w:rsid w:val="000B6732"/>
    <w:rsid w:val="000C010F"/>
    <w:rsid w:val="000C08F4"/>
    <w:rsid w:val="000C448E"/>
    <w:rsid w:val="000C4826"/>
    <w:rsid w:val="000C49BC"/>
    <w:rsid w:val="000C5879"/>
    <w:rsid w:val="000C7322"/>
    <w:rsid w:val="000D22A7"/>
    <w:rsid w:val="000D254C"/>
    <w:rsid w:val="000D545D"/>
    <w:rsid w:val="000D766C"/>
    <w:rsid w:val="000F0EA0"/>
    <w:rsid w:val="0010435F"/>
    <w:rsid w:val="001060DC"/>
    <w:rsid w:val="00111374"/>
    <w:rsid w:val="00114ADF"/>
    <w:rsid w:val="00120875"/>
    <w:rsid w:val="00131D8C"/>
    <w:rsid w:val="00134D34"/>
    <w:rsid w:val="00136119"/>
    <w:rsid w:val="00140989"/>
    <w:rsid w:val="001567F5"/>
    <w:rsid w:val="00156C72"/>
    <w:rsid w:val="00162787"/>
    <w:rsid w:val="00164A69"/>
    <w:rsid w:val="00164BC3"/>
    <w:rsid w:val="00164FC6"/>
    <w:rsid w:val="00166CD8"/>
    <w:rsid w:val="00171549"/>
    <w:rsid w:val="00172DDB"/>
    <w:rsid w:val="00172E9F"/>
    <w:rsid w:val="001753CB"/>
    <w:rsid w:val="00176902"/>
    <w:rsid w:val="0018000B"/>
    <w:rsid w:val="00183C02"/>
    <w:rsid w:val="00184286"/>
    <w:rsid w:val="0018459D"/>
    <w:rsid w:val="00192B20"/>
    <w:rsid w:val="001947CD"/>
    <w:rsid w:val="001A244F"/>
    <w:rsid w:val="001A44FB"/>
    <w:rsid w:val="001B4D73"/>
    <w:rsid w:val="001B7240"/>
    <w:rsid w:val="001B77E0"/>
    <w:rsid w:val="001C0502"/>
    <w:rsid w:val="001C2288"/>
    <w:rsid w:val="001C3C24"/>
    <w:rsid w:val="001C5906"/>
    <w:rsid w:val="001D5875"/>
    <w:rsid w:val="001E1B2C"/>
    <w:rsid w:val="001E6FB5"/>
    <w:rsid w:val="001F50BD"/>
    <w:rsid w:val="001F6E8B"/>
    <w:rsid w:val="002003D9"/>
    <w:rsid w:val="0020299E"/>
    <w:rsid w:val="0020303A"/>
    <w:rsid w:val="0020314E"/>
    <w:rsid w:val="00203F8A"/>
    <w:rsid w:val="00214E7F"/>
    <w:rsid w:val="002207FB"/>
    <w:rsid w:val="0022298B"/>
    <w:rsid w:val="00231DA9"/>
    <w:rsid w:val="002338E5"/>
    <w:rsid w:val="002341EA"/>
    <w:rsid w:val="00235F2C"/>
    <w:rsid w:val="00242A6F"/>
    <w:rsid w:val="0024583E"/>
    <w:rsid w:val="00250BC7"/>
    <w:rsid w:val="00254FF8"/>
    <w:rsid w:val="00255BC3"/>
    <w:rsid w:val="00257290"/>
    <w:rsid w:val="00263E7B"/>
    <w:rsid w:val="00267EAF"/>
    <w:rsid w:val="00273442"/>
    <w:rsid w:val="00280037"/>
    <w:rsid w:val="00285B83"/>
    <w:rsid w:val="0028607B"/>
    <w:rsid w:val="00286E78"/>
    <w:rsid w:val="002874E5"/>
    <w:rsid w:val="00287782"/>
    <w:rsid w:val="0029112E"/>
    <w:rsid w:val="00296392"/>
    <w:rsid w:val="002A09C5"/>
    <w:rsid w:val="002A656A"/>
    <w:rsid w:val="002A70D1"/>
    <w:rsid w:val="002D0BEB"/>
    <w:rsid w:val="002D6499"/>
    <w:rsid w:val="002D7D75"/>
    <w:rsid w:val="002E4C99"/>
    <w:rsid w:val="002E7E6B"/>
    <w:rsid w:val="002F2B60"/>
    <w:rsid w:val="002F6BAF"/>
    <w:rsid w:val="003127F4"/>
    <w:rsid w:val="00315FBF"/>
    <w:rsid w:val="00326D4B"/>
    <w:rsid w:val="00330475"/>
    <w:rsid w:val="00331D93"/>
    <w:rsid w:val="0033651F"/>
    <w:rsid w:val="00337A17"/>
    <w:rsid w:val="00341849"/>
    <w:rsid w:val="00343BE5"/>
    <w:rsid w:val="00343E8A"/>
    <w:rsid w:val="0034772D"/>
    <w:rsid w:val="003520E7"/>
    <w:rsid w:val="003616BC"/>
    <w:rsid w:val="00367DA3"/>
    <w:rsid w:val="0037055F"/>
    <w:rsid w:val="003738B0"/>
    <w:rsid w:val="00375F7E"/>
    <w:rsid w:val="0038095F"/>
    <w:rsid w:val="00382569"/>
    <w:rsid w:val="003856E2"/>
    <w:rsid w:val="00386780"/>
    <w:rsid w:val="00392004"/>
    <w:rsid w:val="0039325A"/>
    <w:rsid w:val="00394242"/>
    <w:rsid w:val="003A0D44"/>
    <w:rsid w:val="003A104A"/>
    <w:rsid w:val="003A26E7"/>
    <w:rsid w:val="003A27BC"/>
    <w:rsid w:val="003B0603"/>
    <w:rsid w:val="003C412E"/>
    <w:rsid w:val="003D1471"/>
    <w:rsid w:val="003D6FB6"/>
    <w:rsid w:val="003E3B01"/>
    <w:rsid w:val="003F2696"/>
    <w:rsid w:val="003F425A"/>
    <w:rsid w:val="00401172"/>
    <w:rsid w:val="00413D41"/>
    <w:rsid w:val="0041576D"/>
    <w:rsid w:val="004160BD"/>
    <w:rsid w:val="00417437"/>
    <w:rsid w:val="004178B6"/>
    <w:rsid w:val="004310E9"/>
    <w:rsid w:val="00432256"/>
    <w:rsid w:val="00437DD4"/>
    <w:rsid w:val="004406C0"/>
    <w:rsid w:val="00443DD3"/>
    <w:rsid w:val="0045215B"/>
    <w:rsid w:val="004551DE"/>
    <w:rsid w:val="00462A0F"/>
    <w:rsid w:val="0046413D"/>
    <w:rsid w:val="00464820"/>
    <w:rsid w:val="00465E27"/>
    <w:rsid w:val="004660B6"/>
    <w:rsid w:val="00470548"/>
    <w:rsid w:val="004735CD"/>
    <w:rsid w:val="004878E0"/>
    <w:rsid w:val="004953BC"/>
    <w:rsid w:val="004A20BC"/>
    <w:rsid w:val="004B2536"/>
    <w:rsid w:val="004B39FE"/>
    <w:rsid w:val="004B7356"/>
    <w:rsid w:val="004C2122"/>
    <w:rsid w:val="004D0575"/>
    <w:rsid w:val="004D2793"/>
    <w:rsid w:val="004E54D0"/>
    <w:rsid w:val="004F163C"/>
    <w:rsid w:val="004F2009"/>
    <w:rsid w:val="004F5B35"/>
    <w:rsid w:val="004F67D7"/>
    <w:rsid w:val="005024E2"/>
    <w:rsid w:val="00505126"/>
    <w:rsid w:val="00505CC6"/>
    <w:rsid w:val="00517F71"/>
    <w:rsid w:val="005211AE"/>
    <w:rsid w:val="00525958"/>
    <w:rsid w:val="00526C23"/>
    <w:rsid w:val="00527C12"/>
    <w:rsid w:val="005303C5"/>
    <w:rsid w:val="005308F6"/>
    <w:rsid w:val="00534F32"/>
    <w:rsid w:val="00535145"/>
    <w:rsid w:val="005408EF"/>
    <w:rsid w:val="00543750"/>
    <w:rsid w:val="00544926"/>
    <w:rsid w:val="00554B5B"/>
    <w:rsid w:val="005623A0"/>
    <w:rsid w:val="00564D90"/>
    <w:rsid w:val="005655D8"/>
    <w:rsid w:val="00581702"/>
    <w:rsid w:val="00582954"/>
    <w:rsid w:val="00584BBF"/>
    <w:rsid w:val="00591DFD"/>
    <w:rsid w:val="00597C20"/>
    <w:rsid w:val="005C6B4A"/>
    <w:rsid w:val="005C6BFF"/>
    <w:rsid w:val="005D13AA"/>
    <w:rsid w:val="005D4323"/>
    <w:rsid w:val="005D6744"/>
    <w:rsid w:val="005D6C4F"/>
    <w:rsid w:val="005D77DE"/>
    <w:rsid w:val="005E2695"/>
    <w:rsid w:val="005E7877"/>
    <w:rsid w:val="005F011C"/>
    <w:rsid w:val="005F4A87"/>
    <w:rsid w:val="005F6527"/>
    <w:rsid w:val="00604C67"/>
    <w:rsid w:val="00605890"/>
    <w:rsid w:val="00605E4B"/>
    <w:rsid w:val="00612B79"/>
    <w:rsid w:val="00612C22"/>
    <w:rsid w:val="00614624"/>
    <w:rsid w:val="00615C6C"/>
    <w:rsid w:val="00617097"/>
    <w:rsid w:val="006224CD"/>
    <w:rsid w:val="00624110"/>
    <w:rsid w:val="006248FF"/>
    <w:rsid w:val="006249C2"/>
    <w:rsid w:val="00624BFE"/>
    <w:rsid w:val="00625B05"/>
    <w:rsid w:val="00626CEB"/>
    <w:rsid w:val="00631337"/>
    <w:rsid w:val="00631F2D"/>
    <w:rsid w:val="0063493A"/>
    <w:rsid w:val="006401C9"/>
    <w:rsid w:val="00643001"/>
    <w:rsid w:val="00646987"/>
    <w:rsid w:val="00662F9F"/>
    <w:rsid w:val="00666517"/>
    <w:rsid w:val="00672E04"/>
    <w:rsid w:val="0067356D"/>
    <w:rsid w:val="0068014D"/>
    <w:rsid w:val="006802FE"/>
    <w:rsid w:val="00681846"/>
    <w:rsid w:val="00683C2D"/>
    <w:rsid w:val="00684044"/>
    <w:rsid w:val="0068525A"/>
    <w:rsid w:val="00685686"/>
    <w:rsid w:val="0068629B"/>
    <w:rsid w:val="00686672"/>
    <w:rsid w:val="00686EDB"/>
    <w:rsid w:val="00693D7F"/>
    <w:rsid w:val="006A066A"/>
    <w:rsid w:val="006A3EDC"/>
    <w:rsid w:val="006B0357"/>
    <w:rsid w:val="006B12A3"/>
    <w:rsid w:val="006C24DD"/>
    <w:rsid w:val="006C252F"/>
    <w:rsid w:val="006C2B9C"/>
    <w:rsid w:val="006D34D5"/>
    <w:rsid w:val="006D7A05"/>
    <w:rsid w:val="006F2166"/>
    <w:rsid w:val="006F6285"/>
    <w:rsid w:val="006F6F45"/>
    <w:rsid w:val="007026EA"/>
    <w:rsid w:val="00703146"/>
    <w:rsid w:val="007106D8"/>
    <w:rsid w:val="00710ACD"/>
    <w:rsid w:val="00713563"/>
    <w:rsid w:val="00714204"/>
    <w:rsid w:val="00717A51"/>
    <w:rsid w:val="00717C80"/>
    <w:rsid w:val="00723A2D"/>
    <w:rsid w:val="0072477E"/>
    <w:rsid w:val="00727D28"/>
    <w:rsid w:val="007300E9"/>
    <w:rsid w:val="00744D9F"/>
    <w:rsid w:val="00751C77"/>
    <w:rsid w:val="00760CBA"/>
    <w:rsid w:val="00763443"/>
    <w:rsid w:val="0076550A"/>
    <w:rsid w:val="007703D2"/>
    <w:rsid w:val="00773716"/>
    <w:rsid w:val="00774FC7"/>
    <w:rsid w:val="00776564"/>
    <w:rsid w:val="0078005A"/>
    <w:rsid w:val="00784AB7"/>
    <w:rsid w:val="0078773E"/>
    <w:rsid w:val="007903D7"/>
    <w:rsid w:val="00790ACF"/>
    <w:rsid w:val="00792AAE"/>
    <w:rsid w:val="00793597"/>
    <w:rsid w:val="007B0A62"/>
    <w:rsid w:val="007C0681"/>
    <w:rsid w:val="007D0A83"/>
    <w:rsid w:val="007D1CD2"/>
    <w:rsid w:val="007D4C8F"/>
    <w:rsid w:val="007D5B32"/>
    <w:rsid w:val="007E3DD4"/>
    <w:rsid w:val="007E4FF6"/>
    <w:rsid w:val="007E5B74"/>
    <w:rsid w:val="007F1041"/>
    <w:rsid w:val="007F236D"/>
    <w:rsid w:val="007F5C8B"/>
    <w:rsid w:val="00804CEC"/>
    <w:rsid w:val="00805717"/>
    <w:rsid w:val="00807C13"/>
    <w:rsid w:val="0081100E"/>
    <w:rsid w:val="00813617"/>
    <w:rsid w:val="00822584"/>
    <w:rsid w:val="00825BBC"/>
    <w:rsid w:val="00832604"/>
    <w:rsid w:val="0083285E"/>
    <w:rsid w:val="008348E7"/>
    <w:rsid w:val="00842E4D"/>
    <w:rsid w:val="00842F50"/>
    <w:rsid w:val="00847622"/>
    <w:rsid w:val="00850048"/>
    <w:rsid w:val="008502C2"/>
    <w:rsid w:val="0085184E"/>
    <w:rsid w:val="00852184"/>
    <w:rsid w:val="008525B8"/>
    <w:rsid w:val="0085278C"/>
    <w:rsid w:val="008537EE"/>
    <w:rsid w:val="0085490C"/>
    <w:rsid w:val="0086272D"/>
    <w:rsid w:val="008659C9"/>
    <w:rsid w:val="00866BCF"/>
    <w:rsid w:val="0087081E"/>
    <w:rsid w:val="00872A13"/>
    <w:rsid w:val="00880756"/>
    <w:rsid w:val="00883089"/>
    <w:rsid w:val="00890896"/>
    <w:rsid w:val="00892D73"/>
    <w:rsid w:val="00895993"/>
    <w:rsid w:val="008A4A41"/>
    <w:rsid w:val="008A680E"/>
    <w:rsid w:val="008A69C1"/>
    <w:rsid w:val="008B0B93"/>
    <w:rsid w:val="008B1C0F"/>
    <w:rsid w:val="008B2C62"/>
    <w:rsid w:val="008B543F"/>
    <w:rsid w:val="008C25E7"/>
    <w:rsid w:val="008D141B"/>
    <w:rsid w:val="008D4629"/>
    <w:rsid w:val="008E05FA"/>
    <w:rsid w:val="008E1234"/>
    <w:rsid w:val="008E3B94"/>
    <w:rsid w:val="008E6B8F"/>
    <w:rsid w:val="008F25AC"/>
    <w:rsid w:val="0090493E"/>
    <w:rsid w:val="009114CB"/>
    <w:rsid w:val="00914305"/>
    <w:rsid w:val="009147BE"/>
    <w:rsid w:val="00914D45"/>
    <w:rsid w:val="00915C80"/>
    <w:rsid w:val="00916D8E"/>
    <w:rsid w:val="00921ED5"/>
    <w:rsid w:val="00922F56"/>
    <w:rsid w:val="009313CD"/>
    <w:rsid w:val="0093493E"/>
    <w:rsid w:val="00941240"/>
    <w:rsid w:val="009465EB"/>
    <w:rsid w:val="00951A5C"/>
    <w:rsid w:val="00955654"/>
    <w:rsid w:val="00956AAE"/>
    <w:rsid w:val="00965BA4"/>
    <w:rsid w:val="0097131F"/>
    <w:rsid w:val="009823E3"/>
    <w:rsid w:val="00993D90"/>
    <w:rsid w:val="009954AB"/>
    <w:rsid w:val="0099722C"/>
    <w:rsid w:val="0099733D"/>
    <w:rsid w:val="009A79B2"/>
    <w:rsid w:val="009B58FE"/>
    <w:rsid w:val="009C2AEC"/>
    <w:rsid w:val="009C4EB4"/>
    <w:rsid w:val="009D15D5"/>
    <w:rsid w:val="009D607C"/>
    <w:rsid w:val="009E0939"/>
    <w:rsid w:val="009E4A8E"/>
    <w:rsid w:val="009E592E"/>
    <w:rsid w:val="009E71B8"/>
    <w:rsid w:val="009F1475"/>
    <w:rsid w:val="009F16DD"/>
    <w:rsid w:val="009F2A83"/>
    <w:rsid w:val="009F41C1"/>
    <w:rsid w:val="009F4CAC"/>
    <w:rsid w:val="00A00463"/>
    <w:rsid w:val="00A01424"/>
    <w:rsid w:val="00A036A9"/>
    <w:rsid w:val="00A051E5"/>
    <w:rsid w:val="00A10837"/>
    <w:rsid w:val="00A14B8A"/>
    <w:rsid w:val="00A15C8E"/>
    <w:rsid w:val="00A2631B"/>
    <w:rsid w:val="00A4228A"/>
    <w:rsid w:val="00A463F8"/>
    <w:rsid w:val="00A53F46"/>
    <w:rsid w:val="00A552C6"/>
    <w:rsid w:val="00A5674B"/>
    <w:rsid w:val="00A56C49"/>
    <w:rsid w:val="00A62541"/>
    <w:rsid w:val="00A64B97"/>
    <w:rsid w:val="00A665D9"/>
    <w:rsid w:val="00A71192"/>
    <w:rsid w:val="00A72AD3"/>
    <w:rsid w:val="00A746AB"/>
    <w:rsid w:val="00AA2500"/>
    <w:rsid w:val="00AA45C2"/>
    <w:rsid w:val="00AA51B0"/>
    <w:rsid w:val="00AA6850"/>
    <w:rsid w:val="00AA6C19"/>
    <w:rsid w:val="00AB3548"/>
    <w:rsid w:val="00AB5346"/>
    <w:rsid w:val="00AC0499"/>
    <w:rsid w:val="00AC10C4"/>
    <w:rsid w:val="00AC2DDB"/>
    <w:rsid w:val="00AC40A7"/>
    <w:rsid w:val="00AC53E2"/>
    <w:rsid w:val="00AD04BA"/>
    <w:rsid w:val="00AD2B51"/>
    <w:rsid w:val="00AD624C"/>
    <w:rsid w:val="00AD6E1E"/>
    <w:rsid w:val="00AD7E28"/>
    <w:rsid w:val="00AD7F2C"/>
    <w:rsid w:val="00AE4313"/>
    <w:rsid w:val="00AE4A1E"/>
    <w:rsid w:val="00AE74A0"/>
    <w:rsid w:val="00AF08FE"/>
    <w:rsid w:val="00AF5E01"/>
    <w:rsid w:val="00AF5E22"/>
    <w:rsid w:val="00B01C50"/>
    <w:rsid w:val="00B12552"/>
    <w:rsid w:val="00B1662D"/>
    <w:rsid w:val="00B17BC4"/>
    <w:rsid w:val="00B235B3"/>
    <w:rsid w:val="00B2444F"/>
    <w:rsid w:val="00B25120"/>
    <w:rsid w:val="00B26D81"/>
    <w:rsid w:val="00B26DB5"/>
    <w:rsid w:val="00B309EF"/>
    <w:rsid w:val="00B400CF"/>
    <w:rsid w:val="00B40513"/>
    <w:rsid w:val="00B42365"/>
    <w:rsid w:val="00B45D4B"/>
    <w:rsid w:val="00B47E55"/>
    <w:rsid w:val="00B54030"/>
    <w:rsid w:val="00B55806"/>
    <w:rsid w:val="00B5621D"/>
    <w:rsid w:val="00B60532"/>
    <w:rsid w:val="00B634E3"/>
    <w:rsid w:val="00B65A56"/>
    <w:rsid w:val="00B66F8D"/>
    <w:rsid w:val="00B736DB"/>
    <w:rsid w:val="00B77FD3"/>
    <w:rsid w:val="00B83417"/>
    <w:rsid w:val="00B8459F"/>
    <w:rsid w:val="00B862FB"/>
    <w:rsid w:val="00B93486"/>
    <w:rsid w:val="00B9550C"/>
    <w:rsid w:val="00B9609E"/>
    <w:rsid w:val="00B9757B"/>
    <w:rsid w:val="00BA3F37"/>
    <w:rsid w:val="00BA4807"/>
    <w:rsid w:val="00BA4E02"/>
    <w:rsid w:val="00BB5B3E"/>
    <w:rsid w:val="00BB753C"/>
    <w:rsid w:val="00BC1B0D"/>
    <w:rsid w:val="00BC315C"/>
    <w:rsid w:val="00BC47EF"/>
    <w:rsid w:val="00BE3734"/>
    <w:rsid w:val="00BE78BC"/>
    <w:rsid w:val="00BF39E8"/>
    <w:rsid w:val="00BF42F2"/>
    <w:rsid w:val="00BF5CC1"/>
    <w:rsid w:val="00BF786D"/>
    <w:rsid w:val="00C015F7"/>
    <w:rsid w:val="00C202FC"/>
    <w:rsid w:val="00C322B3"/>
    <w:rsid w:val="00C32FC9"/>
    <w:rsid w:val="00C37A99"/>
    <w:rsid w:val="00C53771"/>
    <w:rsid w:val="00C53D1D"/>
    <w:rsid w:val="00C56BD5"/>
    <w:rsid w:val="00C60456"/>
    <w:rsid w:val="00C619BD"/>
    <w:rsid w:val="00C644B9"/>
    <w:rsid w:val="00C67E77"/>
    <w:rsid w:val="00C75F7D"/>
    <w:rsid w:val="00C834A0"/>
    <w:rsid w:val="00C844EC"/>
    <w:rsid w:val="00C85850"/>
    <w:rsid w:val="00C90BD5"/>
    <w:rsid w:val="00C91F74"/>
    <w:rsid w:val="00C938EB"/>
    <w:rsid w:val="00C946DA"/>
    <w:rsid w:val="00CA4FB0"/>
    <w:rsid w:val="00CA55E8"/>
    <w:rsid w:val="00CA7D15"/>
    <w:rsid w:val="00CB3D0A"/>
    <w:rsid w:val="00CB4923"/>
    <w:rsid w:val="00CC306B"/>
    <w:rsid w:val="00CC3669"/>
    <w:rsid w:val="00CC4FCD"/>
    <w:rsid w:val="00CC62A2"/>
    <w:rsid w:val="00CD1060"/>
    <w:rsid w:val="00CD2B27"/>
    <w:rsid w:val="00CD2F64"/>
    <w:rsid w:val="00CD330E"/>
    <w:rsid w:val="00CD6B80"/>
    <w:rsid w:val="00CE7444"/>
    <w:rsid w:val="00CE7A2F"/>
    <w:rsid w:val="00CF11E1"/>
    <w:rsid w:val="00D00411"/>
    <w:rsid w:val="00D12AE1"/>
    <w:rsid w:val="00D1467F"/>
    <w:rsid w:val="00D20E43"/>
    <w:rsid w:val="00D3124B"/>
    <w:rsid w:val="00D369CF"/>
    <w:rsid w:val="00D42A77"/>
    <w:rsid w:val="00D43D8F"/>
    <w:rsid w:val="00D47997"/>
    <w:rsid w:val="00D50003"/>
    <w:rsid w:val="00D50171"/>
    <w:rsid w:val="00D52566"/>
    <w:rsid w:val="00D570CC"/>
    <w:rsid w:val="00D62558"/>
    <w:rsid w:val="00D7038C"/>
    <w:rsid w:val="00D714CA"/>
    <w:rsid w:val="00D71954"/>
    <w:rsid w:val="00D747C1"/>
    <w:rsid w:val="00D748AF"/>
    <w:rsid w:val="00D80202"/>
    <w:rsid w:val="00D830EC"/>
    <w:rsid w:val="00D87553"/>
    <w:rsid w:val="00D87A34"/>
    <w:rsid w:val="00D90F9E"/>
    <w:rsid w:val="00D959E5"/>
    <w:rsid w:val="00D95FAB"/>
    <w:rsid w:val="00DA6A27"/>
    <w:rsid w:val="00DB422D"/>
    <w:rsid w:val="00DB45CA"/>
    <w:rsid w:val="00DB4D9D"/>
    <w:rsid w:val="00DC2269"/>
    <w:rsid w:val="00DC2456"/>
    <w:rsid w:val="00DC6E49"/>
    <w:rsid w:val="00DD0404"/>
    <w:rsid w:val="00DF1E85"/>
    <w:rsid w:val="00DF20DD"/>
    <w:rsid w:val="00DF39CB"/>
    <w:rsid w:val="00DF7E49"/>
    <w:rsid w:val="00E014CA"/>
    <w:rsid w:val="00E01770"/>
    <w:rsid w:val="00E01CCC"/>
    <w:rsid w:val="00E223CD"/>
    <w:rsid w:val="00E2412A"/>
    <w:rsid w:val="00E321BB"/>
    <w:rsid w:val="00E32BDF"/>
    <w:rsid w:val="00E37F38"/>
    <w:rsid w:val="00E4600A"/>
    <w:rsid w:val="00E50F06"/>
    <w:rsid w:val="00E548D9"/>
    <w:rsid w:val="00E55029"/>
    <w:rsid w:val="00E553EE"/>
    <w:rsid w:val="00E56908"/>
    <w:rsid w:val="00E6274C"/>
    <w:rsid w:val="00E62CD7"/>
    <w:rsid w:val="00E65F8D"/>
    <w:rsid w:val="00E70112"/>
    <w:rsid w:val="00E7322C"/>
    <w:rsid w:val="00E733BE"/>
    <w:rsid w:val="00E741C5"/>
    <w:rsid w:val="00E749EA"/>
    <w:rsid w:val="00E7618B"/>
    <w:rsid w:val="00E8401D"/>
    <w:rsid w:val="00E87BAD"/>
    <w:rsid w:val="00E95B09"/>
    <w:rsid w:val="00E97726"/>
    <w:rsid w:val="00EA2F48"/>
    <w:rsid w:val="00EA360C"/>
    <w:rsid w:val="00EA438F"/>
    <w:rsid w:val="00EB17E9"/>
    <w:rsid w:val="00EC3833"/>
    <w:rsid w:val="00EC4035"/>
    <w:rsid w:val="00EC704B"/>
    <w:rsid w:val="00ED012E"/>
    <w:rsid w:val="00ED05BE"/>
    <w:rsid w:val="00ED3759"/>
    <w:rsid w:val="00ED79F3"/>
    <w:rsid w:val="00EE2A4F"/>
    <w:rsid w:val="00EE6299"/>
    <w:rsid w:val="00EE77C7"/>
    <w:rsid w:val="00EF13F0"/>
    <w:rsid w:val="00EF20C2"/>
    <w:rsid w:val="00F02A4C"/>
    <w:rsid w:val="00F15562"/>
    <w:rsid w:val="00F20AE0"/>
    <w:rsid w:val="00F251D6"/>
    <w:rsid w:val="00F321D1"/>
    <w:rsid w:val="00F41FF8"/>
    <w:rsid w:val="00F43543"/>
    <w:rsid w:val="00F43ACD"/>
    <w:rsid w:val="00F45755"/>
    <w:rsid w:val="00F50C9A"/>
    <w:rsid w:val="00F53AC7"/>
    <w:rsid w:val="00F61353"/>
    <w:rsid w:val="00F80843"/>
    <w:rsid w:val="00F8356F"/>
    <w:rsid w:val="00F8370D"/>
    <w:rsid w:val="00F904F6"/>
    <w:rsid w:val="00F9296A"/>
    <w:rsid w:val="00F9509A"/>
    <w:rsid w:val="00FA0D2E"/>
    <w:rsid w:val="00FA548B"/>
    <w:rsid w:val="00FB6CA5"/>
    <w:rsid w:val="00FB7BAC"/>
    <w:rsid w:val="00FC124B"/>
    <w:rsid w:val="00FC6022"/>
    <w:rsid w:val="00FC63CE"/>
    <w:rsid w:val="00FC7B03"/>
    <w:rsid w:val="00FD44DD"/>
    <w:rsid w:val="00FD55E8"/>
    <w:rsid w:val="00FD62C8"/>
    <w:rsid w:val="00FD7821"/>
    <w:rsid w:val="00FE1CFA"/>
    <w:rsid w:val="00FE7BC0"/>
    <w:rsid w:val="00FF5E6E"/>
    <w:rsid w:val="00FF7AB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357C21-F43C-41F0-B20F-D3B0E6AC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13CD"/>
  </w:style>
  <w:style w:type="paragraph" w:styleId="Ttulo1">
    <w:name w:val="heading 1"/>
    <w:basedOn w:val="Normal1"/>
    <w:qFormat/>
    <w:rsid w:val="009313CD"/>
    <w:pPr>
      <w:keepNext/>
      <w:outlineLvl w:val="0"/>
    </w:pPr>
    <w:rPr>
      <w:b/>
      <w:bCs/>
    </w:rPr>
  </w:style>
  <w:style w:type="paragraph" w:styleId="Ttulo2">
    <w:name w:val="heading 2"/>
    <w:basedOn w:val="Normal1"/>
    <w:qFormat/>
    <w:rsid w:val="009313CD"/>
    <w:pPr>
      <w:keepNext/>
      <w:jc w:val="right"/>
      <w:outlineLvl w:val="1"/>
    </w:pPr>
  </w:style>
  <w:style w:type="paragraph" w:styleId="Ttulo3">
    <w:name w:val="heading 3"/>
    <w:basedOn w:val="Normal1"/>
    <w:qFormat/>
    <w:rsid w:val="009313CD"/>
    <w:pPr>
      <w:keepNext/>
      <w:outlineLvl w:val="2"/>
    </w:pPr>
    <w:rPr>
      <w:rFonts w:ascii="Arial" w:hAnsi="Arial" w:cs="Arial"/>
    </w:rPr>
  </w:style>
  <w:style w:type="paragraph" w:styleId="Ttulo4">
    <w:name w:val="heading 4"/>
    <w:basedOn w:val="Normal1"/>
    <w:qFormat/>
    <w:rsid w:val="009313CD"/>
    <w:pPr>
      <w:keepNext/>
      <w:jc w:val="both"/>
      <w:outlineLvl w:val="3"/>
    </w:pPr>
    <w:rPr>
      <w:rFonts w:ascii="Verdana" w:hAnsi="Verdana" w:cs="Verdana"/>
      <w:b/>
      <w:bCs/>
    </w:rPr>
  </w:style>
  <w:style w:type="paragraph" w:styleId="Ttulo5">
    <w:name w:val="heading 5"/>
    <w:basedOn w:val="Normal1"/>
    <w:qFormat/>
    <w:rsid w:val="009313CD"/>
    <w:pPr>
      <w:keepNext/>
      <w:jc w:val="center"/>
      <w:outlineLvl w:val="4"/>
    </w:pPr>
    <w:rPr>
      <w:rFonts w:ascii="Verdana" w:hAnsi="Verdana" w:cs="Verdana"/>
      <w:b/>
      <w:bCs/>
    </w:rPr>
  </w:style>
  <w:style w:type="paragraph" w:styleId="Ttulo6">
    <w:name w:val="heading 6"/>
    <w:basedOn w:val="Normal1"/>
    <w:qFormat/>
    <w:rsid w:val="009313CD"/>
    <w:pPr>
      <w:keepNext/>
      <w:jc w:val="both"/>
      <w:outlineLvl w:val="5"/>
    </w:pPr>
    <w:rPr>
      <w:rFonts w:ascii="Verdana" w:hAnsi="Verdana" w:cs="Verdana"/>
      <w:i/>
      <w:iCs/>
      <w:color w:val="0000FF"/>
    </w:rPr>
  </w:style>
  <w:style w:type="paragraph" w:styleId="Ttulo8">
    <w:name w:val="heading 8"/>
    <w:basedOn w:val="Normal1"/>
    <w:qFormat/>
    <w:rsid w:val="009313CD"/>
    <w:pPr>
      <w:keepNext/>
      <w:spacing w:line="360" w:lineRule="auto"/>
      <w:ind w:left="28"/>
      <w:jc w:val="both"/>
      <w:outlineLvl w:val="7"/>
    </w:pPr>
    <w:rPr>
      <w:rFonts w:ascii="Verdana" w:hAnsi="Verdana" w:cs="Verdana"/>
      <w:b/>
      <w:bCs/>
      <w:i/>
      <w:i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9313CD"/>
    <w:pPr>
      <w:widowControl w:val="0"/>
      <w:suppressAutoHyphens/>
      <w:textAlignment w:val="baseline"/>
    </w:pPr>
    <w:rPr>
      <w:rFonts w:eastAsia="Lucida Sans Unicode" w:cs="Tahoma"/>
      <w:sz w:val="24"/>
      <w:szCs w:val="24"/>
      <w:lang w:eastAsia="zh-CN"/>
    </w:rPr>
  </w:style>
  <w:style w:type="character" w:customStyle="1" w:styleId="WW8Num1zfalse">
    <w:name w:val="WW8Num1zfalse"/>
    <w:rsid w:val="009313CD"/>
  </w:style>
  <w:style w:type="character" w:customStyle="1" w:styleId="WW8Num1ztrue">
    <w:name w:val="WW8Num1ztrue"/>
    <w:rsid w:val="009313CD"/>
  </w:style>
  <w:style w:type="character" w:customStyle="1" w:styleId="WW-WW8Num1ztrue">
    <w:name w:val="WW-WW8Num1ztrue"/>
    <w:rsid w:val="009313CD"/>
  </w:style>
  <w:style w:type="character" w:customStyle="1" w:styleId="WW-WW8Num1ztrue1">
    <w:name w:val="WW-WW8Num1ztrue1"/>
    <w:rsid w:val="009313CD"/>
  </w:style>
  <w:style w:type="character" w:customStyle="1" w:styleId="WW-WW8Num1ztrue2">
    <w:name w:val="WW-WW8Num1ztrue2"/>
    <w:rsid w:val="009313CD"/>
  </w:style>
  <w:style w:type="character" w:customStyle="1" w:styleId="WW-WW8Num1ztrue3">
    <w:name w:val="WW-WW8Num1ztrue3"/>
    <w:rsid w:val="009313CD"/>
  </w:style>
  <w:style w:type="character" w:customStyle="1" w:styleId="WW-WW8Num1ztrue4">
    <w:name w:val="WW-WW8Num1ztrue4"/>
    <w:rsid w:val="009313CD"/>
  </w:style>
  <w:style w:type="character" w:customStyle="1" w:styleId="WW-WW8Num1ztrue5">
    <w:name w:val="WW-WW8Num1ztrue5"/>
    <w:rsid w:val="009313CD"/>
  </w:style>
  <w:style w:type="character" w:customStyle="1" w:styleId="WW-WW8Num1ztrue6">
    <w:name w:val="WW-WW8Num1ztrue6"/>
    <w:rsid w:val="009313CD"/>
  </w:style>
  <w:style w:type="character" w:customStyle="1" w:styleId="WW-WW8Num1ztrue7">
    <w:name w:val="WW-WW8Num1ztrue7"/>
    <w:rsid w:val="009313CD"/>
  </w:style>
  <w:style w:type="character" w:customStyle="1" w:styleId="WW-WW8Num1ztrue11">
    <w:name w:val="WW-WW8Num1ztrue11"/>
    <w:rsid w:val="009313CD"/>
  </w:style>
  <w:style w:type="character" w:customStyle="1" w:styleId="WW-WW8Num1ztrue21">
    <w:name w:val="WW-WW8Num1ztrue21"/>
    <w:rsid w:val="009313CD"/>
  </w:style>
  <w:style w:type="character" w:customStyle="1" w:styleId="WW-WW8Num1ztrue31">
    <w:name w:val="WW-WW8Num1ztrue31"/>
    <w:rsid w:val="009313CD"/>
  </w:style>
  <w:style w:type="character" w:customStyle="1" w:styleId="WW-WW8Num1ztrue41">
    <w:name w:val="WW-WW8Num1ztrue41"/>
    <w:rsid w:val="009313CD"/>
  </w:style>
  <w:style w:type="character" w:customStyle="1" w:styleId="WW-WW8Num1ztrue51">
    <w:name w:val="WW-WW8Num1ztrue51"/>
    <w:rsid w:val="009313CD"/>
  </w:style>
  <w:style w:type="character" w:customStyle="1" w:styleId="WW-WW8Num1ztrue61">
    <w:name w:val="WW-WW8Num1ztrue61"/>
    <w:rsid w:val="009313CD"/>
  </w:style>
  <w:style w:type="character" w:customStyle="1" w:styleId="WW-WW8Num1ztrue71">
    <w:name w:val="WW-WW8Num1ztrue71"/>
    <w:rsid w:val="009313CD"/>
  </w:style>
  <w:style w:type="character" w:customStyle="1" w:styleId="WW-WW8Num1ztrue111">
    <w:name w:val="WW-WW8Num1ztrue111"/>
    <w:rsid w:val="009313CD"/>
  </w:style>
  <w:style w:type="character" w:customStyle="1" w:styleId="WW-WW8Num1ztrue211">
    <w:name w:val="WW-WW8Num1ztrue211"/>
    <w:rsid w:val="009313CD"/>
  </w:style>
  <w:style w:type="character" w:customStyle="1" w:styleId="WW-WW8Num1ztrue311">
    <w:name w:val="WW-WW8Num1ztrue311"/>
    <w:rsid w:val="009313CD"/>
  </w:style>
  <w:style w:type="character" w:customStyle="1" w:styleId="WW-WW8Num1ztrue411">
    <w:name w:val="WW-WW8Num1ztrue411"/>
    <w:rsid w:val="009313CD"/>
  </w:style>
  <w:style w:type="character" w:customStyle="1" w:styleId="WW-WW8Num1ztrue511">
    <w:name w:val="WW-WW8Num1ztrue511"/>
    <w:rsid w:val="009313CD"/>
  </w:style>
  <w:style w:type="character" w:customStyle="1" w:styleId="WW-WW8Num1ztrue611">
    <w:name w:val="WW-WW8Num1ztrue611"/>
    <w:rsid w:val="009313CD"/>
  </w:style>
  <w:style w:type="character" w:customStyle="1" w:styleId="WW-WW8Num1ztrue711">
    <w:name w:val="WW-WW8Num1ztrue711"/>
    <w:rsid w:val="009313CD"/>
  </w:style>
  <w:style w:type="character" w:customStyle="1" w:styleId="WW-WW8Num1ztrue1111">
    <w:name w:val="WW-WW8Num1ztrue1111"/>
    <w:rsid w:val="009313CD"/>
  </w:style>
  <w:style w:type="character" w:customStyle="1" w:styleId="WW-WW8Num1ztrue2111">
    <w:name w:val="WW-WW8Num1ztrue2111"/>
    <w:rsid w:val="009313CD"/>
  </w:style>
  <w:style w:type="character" w:customStyle="1" w:styleId="WW-WW8Num1ztrue3111">
    <w:name w:val="WW-WW8Num1ztrue3111"/>
    <w:rsid w:val="009313CD"/>
  </w:style>
  <w:style w:type="character" w:customStyle="1" w:styleId="WW-WW8Num1ztrue4111">
    <w:name w:val="WW-WW8Num1ztrue4111"/>
    <w:rsid w:val="009313CD"/>
  </w:style>
  <w:style w:type="character" w:customStyle="1" w:styleId="WW-WW8Num1ztrue5111">
    <w:name w:val="WW-WW8Num1ztrue5111"/>
    <w:rsid w:val="009313CD"/>
  </w:style>
  <w:style w:type="character" w:customStyle="1" w:styleId="WW-WW8Num1ztrue6111">
    <w:name w:val="WW-WW8Num1ztrue6111"/>
    <w:rsid w:val="009313CD"/>
  </w:style>
  <w:style w:type="character" w:customStyle="1" w:styleId="Fontepargpadro26">
    <w:name w:val="Fonte parág. padrão26"/>
    <w:rsid w:val="009313CD"/>
  </w:style>
  <w:style w:type="character" w:customStyle="1" w:styleId="Absatz-Standardschriftart">
    <w:name w:val="Absatz-Standardschriftart"/>
    <w:rsid w:val="009313CD"/>
  </w:style>
  <w:style w:type="character" w:customStyle="1" w:styleId="WW-Absatz-Standardschriftart">
    <w:name w:val="WW-Absatz-Standardschriftart"/>
    <w:rsid w:val="009313CD"/>
  </w:style>
  <w:style w:type="character" w:customStyle="1" w:styleId="WW8Num3z0">
    <w:name w:val="WW8Num3z0"/>
    <w:rsid w:val="009313CD"/>
    <w:rPr>
      <w:rFonts w:ascii="Wingdings" w:hAnsi="Wingdings" w:cs="Wingdings"/>
    </w:rPr>
  </w:style>
  <w:style w:type="character" w:customStyle="1" w:styleId="Fontepargpadro25">
    <w:name w:val="Fonte parág. padrão25"/>
    <w:rsid w:val="009313CD"/>
  </w:style>
  <w:style w:type="character" w:customStyle="1" w:styleId="Fontepargpadro24">
    <w:name w:val="Fonte parág. padrão24"/>
    <w:rsid w:val="009313CD"/>
  </w:style>
  <w:style w:type="character" w:customStyle="1" w:styleId="WW-Absatz-Standardschriftart1">
    <w:name w:val="WW-Absatz-Standardschriftart1"/>
    <w:rsid w:val="009313CD"/>
  </w:style>
  <w:style w:type="character" w:customStyle="1" w:styleId="WW-Absatz-Standardschriftart11">
    <w:name w:val="WW-Absatz-Standardschriftart11"/>
    <w:rsid w:val="009313CD"/>
  </w:style>
  <w:style w:type="character" w:customStyle="1" w:styleId="WW-Absatz-Standardschriftart111">
    <w:name w:val="WW-Absatz-Standardschriftart111"/>
    <w:rsid w:val="009313CD"/>
  </w:style>
  <w:style w:type="character" w:customStyle="1" w:styleId="WW-Absatz-Standardschriftart1111">
    <w:name w:val="WW-Absatz-Standardschriftart1111"/>
    <w:rsid w:val="009313CD"/>
  </w:style>
  <w:style w:type="character" w:customStyle="1" w:styleId="Fontepargpadro23">
    <w:name w:val="Fonte parág. padrão23"/>
    <w:rsid w:val="009313CD"/>
  </w:style>
  <w:style w:type="character" w:customStyle="1" w:styleId="Fontepargpadro22">
    <w:name w:val="Fonte parág. padrão22"/>
    <w:rsid w:val="009313CD"/>
  </w:style>
  <w:style w:type="character" w:customStyle="1" w:styleId="WW-Absatz-Standardschriftart11111">
    <w:name w:val="WW-Absatz-Standardschriftart11111"/>
    <w:rsid w:val="009313CD"/>
  </w:style>
  <w:style w:type="character" w:customStyle="1" w:styleId="WW-Absatz-Standardschriftart111111">
    <w:name w:val="WW-Absatz-Standardschriftart111111"/>
    <w:rsid w:val="009313CD"/>
  </w:style>
  <w:style w:type="character" w:customStyle="1" w:styleId="Fontepargpadro21">
    <w:name w:val="Fonte parág. padrão21"/>
    <w:rsid w:val="009313CD"/>
  </w:style>
  <w:style w:type="character" w:customStyle="1" w:styleId="Fontepargpadro1">
    <w:name w:val="Fonte parág. padrão1"/>
    <w:rsid w:val="009313CD"/>
  </w:style>
  <w:style w:type="character" w:customStyle="1" w:styleId="WW-Absatz-Standardschriftart1111111">
    <w:name w:val="WW-Absatz-Standardschriftart1111111"/>
    <w:rsid w:val="009313CD"/>
  </w:style>
  <w:style w:type="character" w:customStyle="1" w:styleId="WW-Absatz-Standardschriftart11111111">
    <w:name w:val="WW-Absatz-Standardschriftart11111111"/>
    <w:rsid w:val="009313CD"/>
  </w:style>
  <w:style w:type="character" w:customStyle="1" w:styleId="WW-Absatz-Standardschriftart111111111">
    <w:name w:val="WW-Absatz-Standardschriftart111111111"/>
    <w:rsid w:val="009313CD"/>
  </w:style>
  <w:style w:type="character" w:customStyle="1" w:styleId="WW-Absatz-Standardschriftart1111111111">
    <w:name w:val="WW-Absatz-Standardschriftart1111111111"/>
    <w:rsid w:val="009313CD"/>
  </w:style>
  <w:style w:type="character" w:customStyle="1" w:styleId="WW-Absatz-Standardschriftart11111111111">
    <w:name w:val="WW-Absatz-Standardschriftart11111111111"/>
    <w:rsid w:val="009313CD"/>
  </w:style>
  <w:style w:type="character" w:customStyle="1" w:styleId="WW-Absatz-Standardschriftart111111111111">
    <w:name w:val="WW-Absatz-Standardschriftart111111111111"/>
    <w:rsid w:val="009313CD"/>
  </w:style>
  <w:style w:type="character" w:customStyle="1" w:styleId="WW-Absatz-Standardschriftart1111111111111">
    <w:name w:val="WW-Absatz-Standardschriftart1111111111111"/>
    <w:rsid w:val="009313CD"/>
  </w:style>
  <w:style w:type="character" w:customStyle="1" w:styleId="WW-Absatz-Standardschriftart11111111111111">
    <w:name w:val="WW-Absatz-Standardschriftart11111111111111"/>
    <w:rsid w:val="009313CD"/>
  </w:style>
  <w:style w:type="character" w:customStyle="1" w:styleId="WW-Absatz-Standardschriftart111111111111111">
    <w:name w:val="WW-Absatz-Standardschriftart111111111111111"/>
    <w:rsid w:val="009313CD"/>
  </w:style>
  <w:style w:type="character" w:customStyle="1" w:styleId="WW-Absatz-Standardschriftart1111111111111111">
    <w:name w:val="WW-Absatz-Standardschriftart1111111111111111"/>
    <w:rsid w:val="009313CD"/>
  </w:style>
  <w:style w:type="character" w:customStyle="1" w:styleId="Fontepargpadro20">
    <w:name w:val="Fonte parág. padrão20"/>
    <w:rsid w:val="009313CD"/>
  </w:style>
  <w:style w:type="character" w:customStyle="1" w:styleId="WW-Absatz-Standardschriftart11111111111111111">
    <w:name w:val="WW-Absatz-Standardschriftart11111111111111111"/>
    <w:rsid w:val="009313CD"/>
  </w:style>
  <w:style w:type="character" w:customStyle="1" w:styleId="Fontepargpadro19">
    <w:name w:val="Fonte parág. padrão19"/>
    <w:rsid w:val="009313CD"/>
  </w:style>
  <w:style w:type="character" w:customStyle="1" w:styleId="Fontepargpadro18">
    <w:name w:val="Fonte parág. padrão18"/>
    <w:rsid w:val="009313CD"/>
  </w:style>
  <w:style w:type="character" w:customStyle="1" w:styleId="WW-Absatz-Standardschriftart111111111111111111">
    <w:name w:val="WW-Absatz-Standardschriftart111111111111111111"/>
    <w:rsid w:val="009313CD"/>
  </w:style>
  <w:style w:type="character" w:customStyle="1" w:styleId="WW-Absatz-Standardschriftart1111111111111111111">
    <w:name w:val="WW-Absatz-Standardschriftart1111111111111111111"/>
    <w:rsid w:val="009313CD"/>
  </w:style>
  <w:style w:type="character" w:customStyle="1" w:styleId="WW-Absatz-Standardschriftart11111111111111111111">
    <w:name w:val="WW-Absatz-Standardschriftart11111111111111111111"/>
    <w:rsid w:val="009313CD"/>
  </w:style>
  <w:style w:type="character" w:customStyle="1" w:styleId="WW-Absatz-Standardschriftart111111111111111111111">
    <w:name w:val="WW-Absatz-Standardschriftart111111111111111111111"/>
    <w:rsid w:val="009313CD"/>
  </w:style>
  <w:style w:type="character" w:customStyle="1" w:styleId="WW-Absatz-Standardschriftart1111111111111111111111">
    <w:name w:val="WW-Absatz-Standardschriftart1111111111111111111111"/>
    <w:rsid w:val="009313CD"/>
  </w:style>
  <w:style w:type="character" w:customStyle="1" w:styleId="WW-Absatz-Standardschriftart11111111111111111111111">
    <w:name w:val="WW-Absatz-Standardschriftart11111111111111111111111"/>
    <w:rsid w:val="009313CD"/>
  </w:style>
  <w:style w:type="character" w:customStyle="1" w:styleId="WW-Absatz-Standardschriftart111111111111111111111111">
    <w:name w:val="WW-Absatz-Standardschriftart111111111111111111111111"/>
    <w:rsid w:val="009313CD"/>
  </w:style>
  <w:style w:type="character" w:customStyle="1" w:styleId="WW-Absatz-Standardschriftart1111111111111111111111111">
    <w:name w:val="WW-Absatz-Standardschriftart1111111111111111111111111"/>
    <w:rsid w:val="009313CD"/>
  </w:style>
  <w:style w:type="character" w:customStyle="1" w:styleId="WW-Absatz-Standardschriftart11111111111111111111111111">
    <w:name w:val="WW-Absatz-Standardschriftart11111111111111111111111111"/>
    <w:rsid w:val="009313CD"/>
  </w:style>
  <w:style w:type="character" w:customStyle="1" w:styleId="WW-Absatz-Standardschriftart111111111111111111111111111">
    <w:name w:val="WW-Absatz-Standardschriftart111111111111111111111111111"/>
    <w:rsid w:val="009313CD"/>
  </w:style>
  <w:style w:type="character" w:customStyle="1" w:styleId="WW-Absatz-Standardschriftart1111111111111111111111111111">
    <w:name w:val="WW-Absatz-Standardschriftart1111111111111111111111111111"/>
    <w:rsid w:val="009313CD"/>
  </w:style>
  <w:style w:type="character" w:customStyle="1" w:styleId="Fontepargpadro17">
    <w:name w:val="Fonte parág. padrão17"/>
    <w:rsid w:val="009313CD"/>
  </w:style>
  <w:style w:type="character" w:customStyle="1" w:styleId="WW-Absatz-Standardschriftart11111111111111111111111111111">
    <w:name w:val="WW-Absatz-Standardschriftart11111111111111111111111111111"/>
    <w:rsid w:val="009313CD"/>
  </w:style>
  <w:style w:type="character" w:customStyle="1" w:styleId="WW-Absatz-Standardschriftart111111111111111111111111111111">
    <w:name w:val="WW-Absatz-Standardschriftart111111111111111111111111111111"/>
    <w:rsid w:val="009313CD"/>
  </w:style>
  <w:style w:type="character" w:customStyle="1" w:styleId="WW-Absatz-Standardschriftart1111111111111111111111111111111">
    <w:name w:val="WW-Absatz-Standardschriftart1111111111111111111111111111111"/>
    <w:rsid w:val="009313CD"/>
  </w:style>
  <w:style w:type="character" w:customStyle="1" w:styleId="WW-Absatz-Standardschriftart11111111111111111111111111111111">
    <w:name w:val="WW-Absatz-Standardschriftart11111111111111111111111111111111"/>
    <w:rsid w:val="009313CD"/>
  </w:style>
  <w:style w:type="character" w:customStyle="1" w:styleId="WW-Absatz-Standardschriftart111111111111111111111111111111111">
    <w:name w:val="WW-Absatz-Standardschriftart111111111111111111111111111111111"/>
    <w:rsid w:val="009313CD"/>
  </w:style>
  <w:style w:type="character" w:customStyle="1" w:styleId="WW-Absatz-Standardschriftart1111111111111111111111111111111111">
    <w:name w:val="WW-Absatz-Standardschriftart1111111111111111111111111111111111"/>
    <w:rsid w:val="009313CD"/>
  </w:style>
  <w:style w:type="character" w:customStyle="1" w:styleId="WW-Absatz-Standardschriftart11111111111111111111111111111111111">
    <w:name w:val="WW-Absatz-Standardschriftart11111111111111111111111111111111111"/>
    <w:rsid w:val="009313CD"/>
  </w:style>
  <w:style w:type="character" w:customStyle="1" w:styleId="WW-Absatz-Standardschriftart111111111111111111111111111111111111">
    <w:name w:val="WW-Absatz-Standardschriftart111111111111111111111111111111111111"/>
    <w:rsid w:val="009313CD"/>
  </w:style>
  <w:style w:type="character" w:customStyle="1" w:styleId="WW-Absatz-Standardschriftart1111111111111111111111111111111111111">
    <w:name w:val="WW-Absatz-Standardschriftart1111111111111111111111111111111111111"/>
    <w:rsid w:val="009313CD"/>
  </w:style>
  <w:style w:type="character" w:customStyle="1" w:styleId="WW-Absatz-Standardschriftart11111111111111111111111111111111111111">
    <w:name w:val="WW-Absatz-Standardschriftart11111111111111111111111111111111111111"/>
    <w:rsid w:val="009313CD"/>
  </w:style>
  <w:style w:type="character" w:customStyle="1" w:styleId="WW-Absatz-Standardschriftart111111111111111111111111111111111111111">
    <w:name w:val="WW-Absatz-Standardschriftart111111111111111111111111111111111111111"/>
    <w:rsid w:val="009313CD"/>
  </w:style>
  <w:style w:type="character" w:customStyle="1" w:styleId="WW-Absatz-Standardschriftart1111111111111111111111111111111111111111">
    <w:name w:val="WW-Absatz-Standardschriftart1111111111111111111111111111111111111111"/>
    <w:rsid w:val="009313CD"/>
  </w:style>
  <w:style w:type="character" w:customStyle="1" w:styleId="Fontepargpadro16">
    <w:name w:val="Fonte parág. padrão16"/>
    <w:rsid w:val="009313CD"/>
  </w:style>
  <w:style w:type="character" w:customStyle="1" w:styleId="WW-Absatz-Standardschriftart11111111111111111111111111111111111111111">
    <w:name w:val="WW-Absatz-Standardschriftart11111111111111111111111111111111111111111"/>
    <w:rsid w:val="009313CD"/>
  </w:style>
  <w:style w:type="character" w:customStyle="1" w:styleId="WW-Absatz-Standardschriftart111111111111111111111111111111111111111111">
    <w:name w:val="WW-Absatz-Standardschriftart111111111111111111111111111111111111111111"/>
    <w:rsid w:val="009313CD"/>
  </w:style>
  <w:style w:type="character" w:customStyle="1" w:styleId="WW-Absatz-Standardschriftart1111111111111111111111111111111111111111111">
    <w:name w:val="WW-Absatz-Standardschriftart1111111111111111111111111111111111111111111"/>
    <w:rsid w:val="009313CD"/>
  </w:style>
  <w:style w:type="character" w:customStyle="1" w:styleId="WW-Absatz-Standardschriftart11111111111111111111111111111111111111111111">
    <w:name w:val="WW-Absatz-Standardschriftart11111111111111111111111111111111111111111111"/>
    <w:rsid w:val="009313CD"/>
  </w:style>
  <w:style w:type="character" w:customStyle="1" w:styleId="WW-Absatz-Standardschriftart111111111111111111111111111111111111111111111">
    <w:name w:val="WW-Absatz-Standardschriftart111111111111111111111111111111111111111111111"/>
    <w:rsid w:val="009313CD"/>
  </w:style>
  <w:style w:type="character" w:customStyle="1" w:styleId="WW-Absatz-Standardschriftart1111111111111111111111111111111111111111111111">
    <w:name w:val="WW-Absatz-Standardschriftart1111111111111111111111111111111111111111111111"/>
    <w:rsid w:val="009313CD"/>
  </w:style>
  <w:style w:type="character" w:customStyle="1" w:styleId="WW-Absatz-Standardschriftart11111111111111111111111111111111111111111111111">
    <w:name w:val="WW-Absatz-Standardschriftart11111111111111111111111111111111111111111111111"/>
    <w:rsid w:val="009313CD"/>
  </w:style>
  <w:style w:type="character" w:customStyle="1" w:styleId="WW-Absatz-Standardschriftart111111111111111111111111111111111111111111111111">
    <w:name w:val="WW-Absatz-Standardschriftart111111111111111111111111111111111111111111111111"/>
    <w:rsid w:val="009313CD"/>
  </w:style>
  <w:style w:type="character" w:customStyle="1" w:styleId="WW-Absatz-Standardschriftart1111111111111111111111111111111111111111111111111">
    <w:name w:val="WW-Absatz-Standardschriftart1111111111111111111111111111111111111111111111111"/>
    <w:rsid w:val="009313CD"/>
  </w:style>
  <w:style w:type="character" w:customStyle="1" w:styleId="WW-Absatz-Standardschriftart11111111111111111111111111111111111111111111111111">
    <w:name w:val="WW-Absatz-Standardschriftart11111111111111111111111111111111111111111111111111"/>
    <w:rsid w:val="009313CD"/>
  </w:style>
  <w:style w:type="character" w:customStyle="1" w:styleId="WW-Absatz-Standardschriftart111111111111111111111111111111111111111111111111111">
    <w:name w:val="WW-Absatz-Standardschriftart111111111111111111111111111111111111111111111111111"/>
    <w:rsid w:val="009313CD"/>
  </w:style>
  <w:style w:type="character" w:customStyle="1" w:styleId="WW-Absatz-Standardschriftart1111111111111111111111111111111111111111111111111111">
    <w:name w:val="WW-Absatz-Standardschriftart1111111111111111111111111111111111111111111111111111"/>
    <w:rsid w:val="009313CD"/>
  </w:style>
  <w:style w:type="character" w:customStyle="1" w:styleId="WW-Absatz-Standardschriftart11111111111111111111111111111111111111111111111111111">
    <w:name w:val="WW-Absatz-Standardschriftart11111111111111111111111111111111111111111111111111111"/>
    <w:rsid w:val="009313CD"/>
  </w:style>
  <w:style w:type="character" w:customStyle="1" w:styleId="WW-Absatz-Standardschriftart111111111111111111111111111111111111111111111111111111">
    <w:name w:val="WW-Absatz-Standardschriftart111111111111111111111111111111111111111111111111111111"/>
    <w:rsid w:val="009313CD"/>
  </w:style>
  <w:style w:type="character" w:customStyle="1" w:styleId="WW-Absatz-Standardschriftart1111111111111111111111111111111111111111111111111111111">
    <w:name w:val="WW-Absatz-Standardschriftart1111111111111111111111111111111111111111111111111111111"/>
    <w:rsid w:val="009313CD"/>
  </w:style>
  <w:style w:type="character" w:customStyle="1" w:styleId="WW-Absatz-Standardschriftart11111111111111111111111111111111111111111111111111111111">
    <w:name w:val="WW-Absatz-Standardschriftart11111111111111111111111111111111111111111111111111111111"/>
    <w:rsid w:val="009313CD"/>
  </w:style>
  <w:style w:type="character" w:customStyle="1" w:styleId="WW-Absatz-Standardschriftart111111111111111111111111111111111111111111111111111111111">
    <w:name w:val="WW-Absatz-Standardschriftart111111111111111111111111111111111111111111111111111111111"/>
    <w:rsid w:val="009313CD"/>
  </w:style>
  <w:style w:type="character" w:customStyle="1" w:styleId="WW-Absatz-Standardschriftart1111111111111111111111111111111111111111111111111111111111">
    <w:name w:val="WW-Absatz-Standardschriftart1111111111111111111111111111111111111111111111111111111111"/>
    <w:rsid w:val="009313CD"/>
  </w:style>
  <w:style w:type="character" w:customStyle="1" w:styleId="WW-Absatz-Standardschriftart11111111111111111111111111111111111111111111111111111111111">
    <w:name w:val="WW-Absatz-Standardschriftart11111111111111111111111111111111111111111111111111111111111"/>
    <w:rsid w:val="009313CD"/>
  </w:style>
  <w:style w:type="character" w:customStyle="1" w:styleId="WW-Absatz-Standardschriftart111111111111111111111111111111111111111111111111111111111111">
    <w:name w:val="WW-Absatz-Standardschriftart111111111111111111111111111111111111111111111111111111111111"/>
    <w:rsid w:val="009313CD"/>
  </w:style>
  <w:style w:type="character" w:customStyle="1" w:styleId="WW-Absatz-Standardschriftart1111111111111111111111111111111111111111111111111111111111111">
    <w:name w:val="WW-Absatz-Standardschriftart1111111111111111111111111111111111111111111111111111111111111"/>
    <w:rsid w:val="009313CD"/>
  </w:style>
  <w:style w:type="character" w:customStyle="1" w:styleId="WW-Absatz-Standardschriftart11111111111111111111111111111111111111111111111111111111111111">
    <w:name w:val="WW-Absatz-Standardschriftart11111111111111111111111111111111111111111111111111111111111111"/>
    <w:rsid w:val="009313CD"/>
  </w:style>
  <w:style w:type="character" w:customStyle="1" w:styleId="WW-Absatz-Standardschriftart111111111111111111111111111111111111111111111111111111111111111">
    <w:name w:val="WW-Absatz-Standardschriftart111111111111111111111111111111111111111111111111111111111111111"/>
    <w:rsid w:val="009313CD"/>
  </w:style>
  <w:style w:type="character" w:customStyle="1" w:styleId="WW-Absatz-Standardschriftart1111111111111111111111111111111111111111111111111111111111111111">
    <w:name w:val="WW-Absatz-Standardschriftart1111111111111111111111111111111111111111111111111111111111111111"/>
    <w:rsid w:val="009313CD"/>
  </w:style>
  <w:style w:type="character" w:customStyle="1" w:styleId="WW-Absatz-Standardschriftart11111111111111111111111111111111111111111111111111111111111111111">
    <w:name w:val="WW-Absatz-Standardschriftart11111111111111111111111111111111111111111111111111111111111111111"/>
    <w:rsid w:val="009313CD"/>
  </w:style>
  <w:style w:type="character" w:customStyle="1" w:styleId="WW-Absatz-Standardschriftart111111111111111111111111111111111111111111111111111111111111111111">
    <w:name w:val="WW-Absatz-Standardschriftart111111111111111111111111111111111111111111111111111111111111111111"/>
    <w:rsid w:val="009313CD"/>
  </w:style>
  <w:style w:type="character" w:customStyle="1" w:styleId="WW-Absatz-Standardschriftart1111111111111111111111111111111111111111111111111111111111111111111">
    <w:name w:val="WW-Absatz-Standardschriftart1111111111111111111111111111111111111111111111111111111111111111111"/>
    <w:rsid w:val="009313CD"/>
  </w:style>
  <w:style w:type="character" w:customStyle="1" w:styleId="WW-Absatz-Standardschriftart11111111111111111111111111111111111111111111111111111111111111111111">
    <w:name w:val="WW-Absatz-Standardschriftart11111111111111111111111111111111111111111111111111111111111111111111"/>
    <w:rsid w:val="009313CD"/>
  </w:style>
  <w:style w:type="character" w:customStyle="1" w:styleId="WW-Absatz-Standardschriftart111111111111111111111111111111111111111111111111111111111111111111111">
    <w:name w:val="WW-Absatz-Standardschriftart111111111111111111111111111111111111111111111111111111111111111111111"/>
    <w:rsid w:val="009313CD"/>
  </w:style>
  <w:style w:type="character" w:customStyle="1" w:styleId="WW-Absatz-Standardschriftart1111111111111111111111111111111111111111111111111111111111111111111111">
    <w:name w:val="WW-Absatz-Standardschriftart1111111111111111111111111111111111111111111111111111111111111111111111"/>
    <w:rsid w:val="009313CD"/>
  </w:style>
  <w:style w:type="character" w:customStyle="1" w:styleId="WW-Absatz-Standardschriftart11111111111111111111111111111111111111111111111111111111111111111111111">
    <w:name w:val="WW-Absatz-Standardschriftart11111111111111111111111111111111111111111111111111111111111111111111111"/>
    <w:rsid w:val="009313CD"/>
  </w:style>
  <w:style w:type="character" w:customStyle="1" w:styleId="WW-Absatz-Standardschriftart111111111111111111111111111111111111111111111111111111111111111111111111">
    <w:name w:val="WW-Absatz-Standardschriftart111111111111111111111111111111111111111111111111111111111111111111111111"/>
    <w:rsid w:val="009313CD"/>
  </w:style>
  <w:style w:type="character" w:customStyle="1" w:styleId="WW-Absatz-Standardschriftart1111111111111111111111111111111111111111111111111111111111111111111111111">
    <w:name w:val="WW-Absatz-Standardschriftart1111111111111111111111111111111111111111111111111111111111111111111111111"/>
    <w:rsid w:val="009313CD"/>
  </w:style>
  <w:style w:type="character" w:customStyle="1" w:styleId="WW-Absatz-Standardschriftart11111111111111111111111111111111111111111111111111111111111111111111111111">
    <w:name w:val="WW-Absatz-Standardschriftart11111111111111111111111111111111111111111111111111111111111111111111111111"/>
    <w:rsid w:val="009313CD"/>
  </w:style>
  <w:style w:type="character" w:customStyle="1" w:styleId="WW-Absatz-Standardschriftart111111111111111111111111111111111111111111111111111111111111111111111111111">
    <w:name w:val="WW-Absatz-Standardschriftart111111111111111111111111111111111111111111111111111111111111111111111111111"/>
    <w:rsid w:val="009313CD"/>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9313CD"/>
  </w:style>
  <w:style w:type="character" w:customStyle="1" w:styleId="WW8Num2z0">
    <w:name w:val="WW8Num2z0"/>
    <w:rsid w:val="009313CD"/>
    <w:rPr>
      <w:rFonts w:ascii="Wingdings" w:hAnsi="Wingdings" w:cs="Wingdings"/>
    </w:rPr>
  </w:style>
  <w:style w:type="character" w:customStyle="1" w:styleId="Fontepargpadro15">
    <w:name w:val="Fonte parág. padrão15"/>
    <w:rsid w:val="009313CD"/>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9313CD"/>
  </w:style>
  <w:style w:type="character" w:customStyle="1" w:styleId="Fontepargpadro14">
    <w:name w:val="Fonte parág. padrão14"/>
    <w:rsid w:val="009313CD"/>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9313CD"/>
  </w:style>
  <w:style w:type="character" w:customStyle="1" w:styleId="Fontepargpadro13">
    <w:name w:val="Fonte parág. padrão13"/>
    <w:rsid w:val="009313CD"/>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9313CD"/>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9313CD"/>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9313CD"/>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9313CD"/>
  </w:style>
  <w:style w:type="character" w:customStyle="1" w:styleId="WW8Num1z0">
    <w:name w:val="WW8Num1z0"/>
    <w:rsid w:val="009313CD"/>
    <w:rPr>
      <w:rFonts w:ascii="Wingdings" w:hAnsi="Wingdings" w:cs="Wingdings"/>
    </w:rPr>
  </w:style>
  <w:style w:type="character" w:customStyle="1" w:styleId="Fontepargpadro12">
    <w:name w:val="Fonte parág. padrão12"/>
    <w:rsid w:val="009313CD"/>
  </w:style>
  <w:style w:type="character" w:customStyle="1" w:styleId="Fontepargpadro11">
    <w:name w:val="Fonte parág. padrão11"/>
    <w:rsid w:val="009313CD"/>
  </w:style>
  <w:style w:type="character" w:customStyle="1" w:styleId="Fontepargpadro10">
    <w:name w:val="Fonte parág. padrão10"/>
    <w:rsid w:val="009313CD"/>
  </w:style>
  <w:style w:type="character" w:customStyle="1" w:styleId="Ttulo1Char1">
    <w:name w:val="Título 1 Char1"/>
    <w:rsid w:val="009313CD"/>
    <w:rPr>
      <w:rFonts w:ascii="Cambria" w:eastAsia="Times New Roman" w:hAnsi="Cambria" w:cs="Times New Roman"/>
      <w:b/>
      <w:bCs/>
      <w:sz w:val="32"/>
      <w:szCs w:val="32"/>
    </w:rPr>
  </w:style>
  <w:style w:type="character" w:customStyle="1" w:styleId="Ttulo2Char1">
    <w:name w:val="Título 2 Char1"/>
    <w:rsid w:val="009313CD"/>
    <w:rPr>
      <w:rFonts w:ascii="Cambria" w:eastAsia="Times New Roman" w:hAnsi="Cambria" w:cs="Times New Roman"/>
      <w:b/>
      <w:bCs/>
      <w:i/>
      <w:iCs/>
      <w:sz w:val="28"/>
      <w:szCs w:val="28"/>
    </w:rPr>
  </w:style>
  <w:style w:type="character" w:customStyle="1" w:styleId="Ttulo3Char1">
    <w:name w:val="Título 3 Char1"/>
    <w:rsid w:val="009313CD"/>
    <w:rPr>
      <w:rFonts w:ascii="Cambria" w:eastAsia="Times New Roman" w:hAnsi="Cambria" w:cs="Times New Roman"/>
      <w:b/>
      <w:bCs/>
      <w:sz w:val="26"/>
      <w:szCs w:val="26"/>
    </w:rPr>
  </w:style>
  <w:style w:type="character" w:customStyle="1" w:styleId="Ttulo4Char1">
    <w:name w:val="Título 4 Char1"/>
    <w:rsid w:val="009313CD"/>
    <w:rPr>
      <w:rFonts w:ascii="Calibri" w:eastAsia="Times New Roman" w:hAnsi="Calibri" w:cs="Times New Roman"/>
      <w:b/>
      <w:bCs/>
      <w:sz w:val="28"/>
      <w:szCs w:val="28"/>
    </w:rPr>
  </w:style>
  <w:style w:type="character" w:customStyle="1" w:styleId="Ttulo5Char1">
    <w:name w:val="Título 5 Char1"/>
    <w:rsid w:val="009313CD"/>
    <w:rPr>
      <w:rFonts w:ascii="Calibri" w:eastAsia="Times New Roman" w:hAnsi="Calibri" w:cs="Times New Roman"/>
      <w:b/>
      <w:bCs/>
      <w:i/>
      <w:iCs/>
      <w:sz w:val="26"/>
      <w:szCs w:val="26"/>
    </w:rPr>
  </w:style>
  <w:style w:type="character" w:customStyle="1" w:styleId="Ttulo6Char1">
    <w:name w:val="Título 6 Char1"/>
    <w:rsid w:val="009313CD"/>
    <w:rPr>
      <w:rFonts w:ascii="Calibri" w:eastAsia="Times New Roman" w:hAnsi="Calibri" w:cs="Times New Roman"/>
      <w:b/>
      <w:bCs/>
    </w:rPr>
  </w:style>
  <w:style w:type="character" w:customStyle="1" w:styleId="Ttulo8Char1">
    <w:name w:val="Título 8 Char1"/>
    <w:rsid w:val="009313CD"/>
    <w:rPr>
      <w:rFonts w:ascii="Calibri" w:eastAsia="Times New Roman" w:hAnsi="Calibri" w:cs="Times New Roman"/>
      <w:i/>
      <w:iCs/>
      <w:sz w:val="24"/>
      <w:szCs w:val="24"/>
    </w:rPr>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9313CD"/>
  </w:style>
  <w:style w:type="character" w:customStyle="1" w:styleId="Fontepargpadro9">
    <w:name w:val="Fonte parág. padrão9"/>
    <w:rsid w:val="009313CD"/>
  </w:style>
  <w:style w:type="character" w:customStyle="1" w:styleId="Ttulo1Char">
    <w:name w:val="Título 1 Char"/>
    <w:rsid w:val="009313CD"/>
    <w:rPr>
      <w:rFonts w:ascii="Cambria" w:eastAsia="Times New Roman" w:hAnsi="Cambria" w:cs="Cambria"/>
      <w:b/>
      <w:bCs/>
      <w:sz w:val="32"/>
      <w:szCs w:val="32"/>
    </w:rPr>
  </w:style>
  <w:style w:type="character" w:customStyle="1" w:styleId="Ttulo2Char">
    <w:name w:val="Título 2 Char"/>
    <w:rsid w:val="009313CD"/>
    <w:rPr>
      <w:rFonts w:ascii="Cambria" w:eastAsia="Times New Roman" w:hAnsi="Cambria" w:cs="Cambria"/>
      <w:b/>
      <w:bCs/>
      <w:i/>
      <w:iCs/>
      <w:sz w:val="28"/>
      <w:szCs w:val="28"/>
    </w:rPr>
  </w:style>
  <w:style w:type="character" w:customStyle="1" w:styleId="Ttulo3Char">
    <w:name w:val="Título 3 Char"/>
    <w:rsid w:val="009313CD"/>
    <w:rPr>
      <w:rFonts w:ascii="Cambria" w:eastAsia="Times New Roman" w:hAnsi="Cambria" w:cs="Cambria"/>
      <w:b/>
      <w:bCs/>
      <w:sz w:val="26"/>
      <w:szCs w:val="26"/>
    </w:rPr>
  </w:style>
  <w:style w:type="character" w:customStyle="1" w:styleId="Ttulo4Char">
    <w:name w:val="Título 4 Char"/>
    <w:rsid w:val="009313CD"/>
    <w:rPr>
      <w:rFonts w:ascii="Calibri" w:eastAsia="Times New Roman" w:hAnsi="Calibri" w:cs="Calibri"/>
      <w:b/>
      <w:bCs/>
      <w:sz w:val="28"/>
      <w:szCs w:val="28"/>
    </w:rPr>
  </w:style>
  <w:style w:type="character" w:customStyle="1" w:styleId="Ttulo5Char">
    <w:name w:val="Título 5 Char"/>
    <w:rsid w:val="009313CD"/>
    <w:rPr>
      <w:rFonts w:ascii="Calibri" w:eastAsia="Times New Roman" w:hAnsi="Calibri" w:cs="Calibri"/>
      <w:b/>
      <w:bCs/>
      <w:i/>
      <w:iCs/>
      <w:sz w:val="26"/>
      <w:szCs w:val="26"/>
    </w:rPr>
  </w:style>
  <w:style w:type="character" w:customStyle="1" w:styleId="Ttulo6Char">
    <w:name w:val="Título 6 Char"/>
    <w:rsid w:val="009313CD"/>
    <w:rPr>
      <w:rFonts w:ascii="Calibri" w:eastAsia="Times New Roman" w:hAnsi="Calibri" w:cs="Calibri"/>
      <w:b/>
      <w:bCs/>
    </w:rPr>
  </w:style>
  <w:style w:type="character" w:customStyle="1" w:styleId="Ttulo8Char">
    <w:name w:val="Título 8 Char"/>
    <w:rsid w:val="009313CD"/>
    <w:rPr>
      <w:rFonts w:ascii="Calibri" w:eastAsia="Times New Roman" w:hAnsi="Calibri" w:cs="Calibri"/>
      <w:i/>
      <w:iCs/>
      <w:sz w:val="24"/>
      <w:szCs w:val="24"/>
    </w:rPr>
  </w:style>
  <w:style w:type="character" w:customStyle="1" w:styleId="Fontepargpadro8">
    <w:name w:val="Fonte parág. padrão8"/>
    <w:rsid w:val="009313CD"/>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9313CD"/>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9313CD"/>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9313CD"/>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9313CD"/>
  </w:style>
  <w:style w:type="character" w:customStyle="1" w:styleId="WW8Num6z0">
    <w:name w:val="WW8Num6z0"/>
    <w:rsid w:val="009313CD"/>
    <w:rPr>
      <w:rFonts w:ascii="Wingdings" w:hAnsi="Wingdings" w:cs="Wingdings"/>
    </w:rPr>
  </w:style>
  <w:style w:type="character" w:customStyle="1" w:styleId="WW8Num6z1">
    <w:name w:val="WW8Num6z1"/>
    <w:rsid w:val="009313CD"/>
    <w:rPr>
      <w:rFonts w:ascii="Courier New" w:hAnsi="Courier New" w:cs="Courier New"/>
    </w:rPr>
  </w:style>
  <w:style w:type="character" w:customStyle="1" w:styleId="WW8Num6z2">
    <w:name w:val="WW8Num6z2"/>
    <w:rsid w:val="009313CD"/>
    <w:rPr>
      <w:rFonts w:ascii="Wingdings" w:hAnsi="Wingdings" w:cs="Wingdings"/>
    </w:rPr>
  </w:style>
  <w:style w:type="character" w:customStyle="1" w:styleId="Fontepargpadro7">
    <w:name w:val="Fonte parág. padrão7"/>
    <w:rsid w:val="009313CD"/>
  </w:style>
  <w:style w:type="character" w:customStyle="1" w:styleId="Fontepargpadro6">
    <w:name w:val="Fonte parág. padrão6"/>
    <w:rsid w:val="009313CD"/>
  </w:style>
  <w:style w:type="character" w:customStyle="1" w:styleId="Fontepargpadro5">
    <w:name w:val="Fonte parág. padrão5"/>
    <w:rsid w:val="009313CD"/>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9313CD"/>
  </w:style>
  <w:style w:type="character" w:customStyle="1" w:styleId="WW8Num4z0">
    <w:name w:val="WW8Num4z0"/>
    <w:rsid w:val="009313CD"/>
    <w:rPr>
      <w:rFonts w:ascii="Wingdings" w:hAnsi="Wingdings" w:cs="Wingdings"/>
    </w:rPr>
  </w:style>
  <w:style w:type="character" w:customStyle="1" w:styleId="Fontepargpadro4">
    <w:name w:val="Fonte parág. padrão4"/>
    <w:rsid w:val="009313CD"/>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9313CD"/>
  </w:style>
  <w:style w:type="character" w:customStyle="1" w:styleId="WW8Num5z0">
    <w:name w:val="WW8Num5z0"/>
    <w:rsid w:val="009313CD"/>
    <w:rPr>
      <w:rFonts w:ascii="Symbol" w:hAnsi="Symbol" w:cs="Symbol"/>
    </w:rPr>
  </w:style>
  <w:style w:type="character" w:customStyle="1" w:styleId="WW8Num5z1">
    <w:name w:val="WW8Num5z1"/>
    <w:rsid w:val="009313CD"/>
    <w:rPr>
      <w:rFonts w:ascii="Courier New" w:hAnsi="Courier New" w:cs="Courier New"/>
    </w:rPr>
  </w:style>
  <w:style w:type="character" w:customStyle="1" w:styleId="WW8Num5z2">
    <w:name w:val="WW8Num5z2"/>
    <w:rsid w:val="009313CD"/>
    <w:rPr>
      <w:rFonts w:ascii="Wingdings" w:hAnsi="Wingdings" w:cs="Wingdings"/>
    </w:rPr>
  </w:style>
  <w:style w:type="character" w:customStyle="1" w:styleId="WW8Num5z3">
    <w:name w:val="WW8Num5z3"/>
    <w:rsid w:val="009313CD"/>
    <w:rPr>
      <w:rFonts w:ascii="Symbol" w:hAnsi="Symbol" w:cs="Symbol"/>
    </w:rPr>
  </w:style>
  <w:style w:type="character" w:customStyle="1" w:styleId="Fontepargpadro3">
    <w:name w:val="Fonte parág. padrão3"/>
    <w:rsid w:val="009313CD"/>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9313CD"/>
  </w:style>
  <w:style w:type="character" w:customStyle="1" w:styleId="Fontepargpadro2">
    <w:name w:val="Fonte parág. padrão2"/>
    <w:rsid w:val="009313CD"/>
  </w:style>
  <w:style w:type="character" w:customStyle="1" w:styleId="WW8Num2z1">
    <w:name w:val="WW8Num2z1"/>
    <w:rsid w:val="009313CD"/>
    <w:rPr>
      <w:rFonts w:ascii="Wingdings" w:hAnsi="Wingdings" w:cs="Wingdings"/>
    </w:rPr>
  </w:style>
  <w:style w:type="character" w:customStyle="1" w:styleId="WW8Num3z1">
    <w:name w:val="WW8Num3z1"/>
    <w:rsid w:val="009313CD"/>
    <w:rPr>
      <w:rFonts w:ascii="Wingdings" w:hAnsi="Wingdings" w:cs="Wingdings"/>
    </w:rPr>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rsid w:val="009313CD"/>
  </w:style>
  <w:style w:type="character" w:customStyle="1" w:styleId="WW8Num4z1">
    <w:name w:val="WW8Num4z1"/>
    <w:rsid w:val="009313CD"/>
    <w:rPr>
      <w:rFonts w:ascii="Wingdings" w:hAnsi="Wingdings" w:cs="Wingdings"/>
    </w:rPr>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Fontepargpadro1">
    <w:name w:val="WW-Fonte parág. padrão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rsid w:val="009313CD"/>
  </w:style>
  <w:style w:type="character" w:customStyle="1" w:styleId="WW-Fontepargpadro">
    <w:name w:val="WW-Fonte parág. padrão"/>
    <w:rsid w:val="009313CD"/>
  </w:style>
  <w:style w:type="character" w:customStyle="1" w:styleId="WW-WW8Num1z0">
    <w:name w:val="WW-WW8Num1z0"/>
    <w:rsid w:val="009313CD"/>
    <w:rPr>
      <w:rFonts w:ascii="Wingdings" w:hAnsi="Wingdings" w:cs="Wingdings"/>
    </w:rPr>
  </w:style>
  <w:style w:type="character" w:customStyle="1" w:styleId="WW-WW8Num2z0">
    <w:name w:val="WW-WW8Num2z0"/>
    <w:rsid w:val="009313CD"/>
    <w:rPr>
      <w:rFonts w:ascii="Wingdings" w:hAnsi="Wingdings" w:cs="Wingdings"/>
    </w:rPr>
  </w:style>
  <w:style w:type="character" w:customStyle="1" w:styleId="WW-WW8Num3z0">
    <w:name w:val="WW-WW8Num3z0"/>
    <w:rsid w:val="009313CD"/>
    <w:rPr>
      <w:rFonts w:ascii="Wingdings" w:hAnsi="Wingdings" w:cs="Wingdings"/>
    </w:rPr>
  </w:style>
  <w:style w:type="character" w:customStyle="1" w:styleId="WW-WW8Num1z01">
    <w:name w:val="WW-WW8Num1z01"/>
    <w:rsid w:val="009313CD"/>
    <w:rPr>
      <w:rFonts w:ascii="Wingdings" w:hAnsi="Wingdings" w:cs="Wingdings"/>
    </w:rPr>
  </w:style>
  <w:style w:type="character" w:customStyle="1" w:styleId="WW-WW8Num2z01">
    <w:name w:val="WW-WW8Num2z01"/>
    <w:rsid w:val="009313CD"/>
    <w:rPr>
      <w:rFonts w:ascii="Wingdings" w:hAnsi="Wingdings" w:cs="Wingdings"/>
    </w:rPr>
  </w:style>
  <w:style w:type="character" w:customStyle="1" w:styleId="WW-WW8Num3z01">
    <w:name w:val="WW-WW8Num3z01"/>
    <w:rsid w:val="009313CD"/>
    <w:rPr>
      <w:rFonts w:ascii="Wingdings" w:hAnsi="Wingdings" w:cs="Wingdings"/>
    </w:rPr>
  </w:style>
  <w:style w:type="character" w:customStyle="1" w:styleId="WW-WW8Num1z011">
    <w:name w:val="WW-WW8Num1z011"/>
    <w:rsid w:val="009313CD"/>
    <w:rPr>
      <w:rFonts w:ascii="Wingdings" w:hAnsi="Wingdings" w:cs="Wingdings"/>
    </w:rPr>
  </w:style>
  <w:style w:type="character" w:customStyle="1" w:styleId="WW-WW8Num2z011">
    <w:name w:val="WW-WW8Num2z011"/>
    <w:rsid w:val="009313CD"/>
    <w:rPr>
      <w:rFonts w:ascii="Wingdings" w:hAnsi="Wingdings" w:cs="Wingdings"/>
    </w:rPr>
  </w:style>
  <w:style w:type="character" w:customStyle="1" w:styleId="WW-WW8Num3z011">
    <w:name w:val="WW-WW8Num3z011"/>
    <w:rsid w:val="009313CD"/>
    <w:rPr>
      <w:rFonts w:ascii="Wingdings" w:hAnsi="Wingdings" w:cs="Wingdings"/>
    </w:rPr>
  </w:style>
  <w:style w:type="character" w:customStyle="1" w:styleId="WW-WW8Num1z0111">
    <w:name w:val="WW-WW8Num1z0111"/>
    <w:rsid w:val="009313CD"/>
    <w:rPr>
      <w:rFonts w:ascii="Wingdings" w:hAnsi="Wingdings" w:cs="Wingdings"/>
    </w:rPr>
  </w:style>
  <w:style w:type="character" w:customStyle="1" w:styleId="WW-WW8Num2z0111">
    <w:name w:val="WW-WW8Num2z0111"/>
    <w:rsid w:val="009313CD"/>
    <w:rPr>
      <w:rFonts w:ascii="Wingdings" w:hAnsi="Wingdings" w:cs="Wingdings"/>
    </w:rPr>
  </w:style>
  <w:style w:type="character" w:customStyle="1" w:styleId="WW-WW8Num3z0111">
    <w:name w:val="WW-WW8Num3z0111"/>
    <w:rsid w:val="009313CD"/>
    <w:rPr>
      <w:rFonts w:ascii="Wingdings" w:hAnsi="Wingdings" w:cs="Wingdings"/>
    </w:rPr>
  </w:style>
  <w:style w:type="character" w:customStyle="1" w:styleId="WW-WW8Num1z01111">
    <w:name w:val="WW-WW8Num1z01111"/>
    <w:rsid w:val="009313CD"/>
    <w:rPr>
      <w:rFonts w:ascii="Wingdings" w:hAnsi="Wingdings" w:cs="Wingdings"/>
    </w:rPr>
  </w:style>
  <w:style w:type="character" w:customStyle="1" w:styleId="WW-WW8Num2z01111">
    <w:name w:val="WW-WW8Num2z01111"/>
    <w:rsid w:val="009313CD"/>
    <w:rPr>
      <w:rFonts w:ascii="Wingdings" w:hAnsi="Wingdings" w:cs="Wingdings"/>
    </w:rPr>
  </w:style>
  <w:style w:type="character" w:customStyle="1" w:styleId="WW-WW8Num3z01111">
    <w:name w:val="WW-WW8Num3z01111"/>
    <w:rsid w:val="009313CD"/>
    <w:rPr>
      <w:rFonts w:ascii="Wingdings" w:hAnsi="Wingdings" w:cs="Wingdings"/>
    </w:rPr>
  </w:style>
  <w:style w:type="character" w:customStyle="1" w:styleId="WW-WW8Num1z011111">
    <w:name w:val="WW-WW8Num1z011111"/>
    <w:rsid w:val="009313CD"/>
    <w:rPr>
      <w:rFonts w:ascii="Wingdings" w:hAnsi="Wingdings" w:cs="Wingdings"/>
    </w:rPr>
  </w:style>
  <w:style w:type="character" w:customStyle="1" w:styleId="WW-WW8Num2z011111">
    <w:name w:val="WW-WW8Num2z011111"/>
    <w:rsid w:val="009313CD"/>
    <w:rPr>
      <w:rFonts w:ascii="Wingdings" w:hAnsi="Wingdings" w:cs="Wingdings"/>
    </w:rPr>
  </w:style>
  <w:style w:type="character" w:customStyle="1" w:styleId="WW-WW8Num3z011111">
    <w:name w:val="WW-WW8Num3z011111"/>
    <w:rsid w:val="009313CD"/>
    <w:rPr>
      <w:rFonts w:ascii="Wingdings" w:hAnsi="Wingdings" w:cs="Wingdings"/>
    </w:rPr>
  </w:style>
  <w:style w:type="character" w:customStyle="1" w:styleId="WW-WW8Num1z0111111">
    <w:name w:val="WW-WW8Num1z0111111"/>
    <w:rsid w:val="009313CD"/>
    <w:rPr>
      <w:rFonts w:ascii="Wingdings" w:hAnsi="Wingdings" w:cs="Wingdings"/>
    </w:rPr>
  </w:style>
  <w:style w:type="character" w:customStyle="1" w:styleId="WW-WW8Num2z0111111">
    <w:name w:val="WW-WW8Num2z0111111"/>
    <w:rsid w:val="009313CD"/>
    <w:rPr>
      <w:rFonts w:ascii="Wingdings" w:hAnsi="Wingdings" w:cs="Wingdings"/>
    </w:rPr>
  </w:style>
  <w:style w:type="character" w:customStyle="1" w:styleId="WW-WW8Num3z0111111">
    <w:name w:val="WW-WW8Num3z0111111"/>
    <w:rsid w:val="009313CD"/>
    <w:rPr>
      <w:rFonts w:ascii="Wingdings" w:hAnsi="Wingdings" w:cs="Wingdings"/>
    </w:rPr>
  </w:style>
  <w:style w:type="character" w:customStyle="1" w:styleId="WW-WW8Num1z01111111">
    <w:name w:val="WW-WW8Num1z01111111"/>
    <w:rsid w:val="009313CD"/>
    <w:rPr>
      <w:rFonts w:ascii="Wingdings" w:hAnsi="Wingdings" w:cs="Wingdings"/>
    </w:rPr>
  </w:style>
  <w:style w:type="character" w:customStyle="1" w:styleId="WW-WW8Num2z01111111">
    <w:name w:val="WW-WW8Num2z01111111"/>
    <w:rsid w:val="009313CD"/>
    <w:rPr>
      <w:rFonts w:ascii="Wingdings" w:hAnsi="Wingdings" w:cs="Wingdings"/>
    </w:rPr>
  </w:style>
  <w:style w:type="character" w:customStyle="1" w:styleId="WW-WW8Num3z01111111">
    <w:name w:val="WW-WW8Num3z01111111"/>
    <w:rsid w:val="009313CD"/>
    <w:rPr>
      <w:rFonts w:ascii="Wingdings" w:hAnsi="Wingdings" w:cs="Wingdings"/>
    </w:rPr>
  </w:style>
  <w:style w:type="character" w:customStyle="1" w:styleId="WW-WW8Num1z011111111">
    <w:name w:val="WW-WW8Num1z011111111"/>
    <w:rsid w:val="009313CD"/>
    <w:rPr>
      <w:rFonts w:ascii="Wingdings" w:hAnsi="Wingdings" w:cs="Wingdings"/>
    </w:rPr>
  </w:style>
  <w:style w:type="character" w:customStyle="1" w:styleId="WW-WW8Num2z011111111">
    <w:name w:val="WW-WW8Num2z011111111"/>
    <w:rsid w:val="009313CD"/>
    <w:rPr>
      <w:rFonts w:ascii="Wingdings" w:hAnsi="Wingdings" w:cs="Wingdings"/>
    </w:rPr>
  </w:style>
  <w:style w:type="character" w:customStyle="1" w:styleId="WW-WW8Num3z011111111">
    <w:name w:val="WW-WW8Num3z011111111"/>
    <w:rsid w:val="009313CD"/>
    <w:rPr>
      <w:rFonts w:ascii="Wingdings" w:hAnsi="Wingdings" w:cs="Wingdings"/>
    </w:rPr>
  </w:style>
  <w:style w:type="character" w:customStyle="1" w:styleId="WW-WW8Num1z0111111111">
    <w:name w:val="WW-WW8Num1z0111111111"/>
    <w:rsid w:val="009313CD"/>
    <w:rPr>
      <w:rFonts w:ascii="Wingdings" w:hAnsi="Wingdings" w:cs="Wingdings"/>
    </w:rPr>
  </w:style>
  <w:style w:type="character" w:customStyle="1" w:styleId="WW-WW8Num2z0111111111">
    <w:name w:val="WW-WW8Num2z0111111111"/>
    <w:rsid w:val="009313CD"/>
    <w:rPr>
      <w:rFonts w:ascii="Wingdings" w:hAnsi="Wingdings" w:cs="Wingdings"/>
    </w:rPr>
  </w:style>
  <w:style w:type="character" w:customStyle="1" w:styleId="WW-WW8Num3z0111111111">
    <w:name w:val="WW-WW8Num3z0111111111"/>
    <w:rsid w:val="009313CD"/>
    <w:rPr>
      <w:rFonts w:ascii="Wingdings" w:hAnsi="Wingdings" w:cs="Wingdings"/>
    </w:rPr>
  </w:style>
  <w:style w:type="character" w:customStyle="1" w:styleId="WW-WW8Num1z01111111111">
    <w:name w:val="WW-WW8Num1z01111111111"/>
    <w:rsid w:val="009313CD"/>
    <w:rPr>
      <w:rFonts w:ascii="Wingdings" w:hAnsi="Wingdings" w:cs="Wingdings"/>
    </w:rPr>
  </w:style>
  <w:style w:type="character" w:customStyle="1" w:styleId="WW-WW8Num2z01111111111">
    <w:name w:val="WW-WW8Num2z01111111111"/>
    <w:rsid w:val="009313CD"/>
    <w:rPr>
      <w:rFonts w:ascii="Wingdings" w:hAnsi="Wingdings" w:cs="Wingdings"/>
    </w:rPr>
  </w:style>
  <w:style w:type="character" w:customStyle="1" w:styleId="WW-WW8Num3z01111111111">
    <w:name w:val="WW-WW8Num3z01111111111"/>
    <w:rsid w:val="009313CD"/>
    <w:rPr>
      <w:rFonts w:ascii="Wingdings" w:hAnsi="Wingdings" w:cs="Wingdings"/>
    </w:rPr>
  </w:style>
  <w:style w:type="character" w:customStyle="1" w:styleId="WW-WW8Num1z011111111111">
    <w:name w:val="WW-WW8Num1z011111111111"/>
    <w:rsid w:val="009313CD"/>
    <w:rPr>
      <w:rFonts w:ascii="Wingdings" w:hAnsi="Wingdings" w:cs="Wingdings"/>
    </w:rPr>
  </w:style>
  <w:style w:type="character" w:customStyle="1" w:styleId="WW-WW8Num2z011111111111">
    <w:name w:val="WW-WW8Num2z011111111111"/>
    <w:rsid w:val="009313CD"/>
    <w:rPr>
      <w:rFonts w:ascii="Wingdings" w:hAnsi="Wingdings" w:cs="Wingdings"/>
    </w:rPr>
  </w:style>
  <w:style w:type="character" w:customStyle="1" w:styleId="WW-WW8Num3z011111111111">
    <w:name w:val="WW-WW8Num3z011111111111"/>
    <w:rsid w:val="009313CD"/>
    <w:rPr>
      <w:rFonts w:ascii="Wingdings" w:hAnsi="Wingdings" w:cs="Wingdings"/>
    </w:rPr>
  </w:style>
  <w:style w:type="character" w:customStyle="1" w:styleId="WW-WW8Num1z0111111111111">
    <w:name w:val="WW-WW8Num1z0111111111111"/>
    <w:rsid w:val="009313CD"/>
    <w:rPr>
      <w:rFonts w:ascii="Wingdings" w:hAnsi="Wingdings" w:cs="Wingdings"/>
    </w:rPr>
  </w:style>
  <w:style w:type="character" w:customStyle="1" w:styleId="WW-WW8Num2z0111111111111">
    <w:name w:val="WW-WW8Num2z0111111111111"/>
    <w:rsid w:val="009313CD"/>
    <w:rPr>
      <w:rFonts w:ascii="Wingdings" w:hAnsi="Wingdings" w:cs="Wingdings"/>
    </w:rPr>
  </w:style>
  <w:style w:type="character" w:customStyle="1" w:styleId="WW-WW8Num3z0111111111111">
    <w:name w:val="WW-WW8Num3z0111111111111"/>
    <w:rsid w:val="009313CD"/>
    <w:rPr>
      <w:rFonts w:ascii="Wingdings" w:hAnsi="Wingdings" w:cs="Wingdings"/>
    </w:rPr>
  </w:style>
  <w:style w:type="character" w:customStyle="1" w:styleId="WW-WW8Num1z01111111111111">
    <w:name w:val="WW-WW8Num1z01111111111111"/>
    <w:rsid w:val="009313CD"/>
    <w:rPr>
      <w:rFonts w:ascii="Wingdings" w:hAnsi="Wingdings" w:cs="Wingdings"/>
    </w:rPr>
  </w:style>
  <w:style w:type="character" w:customStyle="1" w:styleId="WW-WW8Num2z01111111111111">
    <w:name w:val="WW-WW8Num2z01111111111111"/>
    <w:rsid w:val="009313CD"/>
    <w:rPr>
      <w:rFonts w:ascii="Wingdings" w:hAnsi="Wingdings" w:cs="Wingdings"/>
    </w:rPr>
  </w:style>
  <w:style w:type="character" w:customStyle="1" w:styleId="WW-WW8Num3z01111111111111">
    <w:name w:val="WW-WW8Num3z01111111111111"/>
    <w:rsid w:val="009313CD"/>
    <w:rPr>
      <w:rFonts w:ascii="Wingdings" w:hAnsi="Wingdings" w:cs="Wingdings"/>
    </w:rPr>
  </w:style>
  <w:style w:type="character" w:customStyle="1" w:styleId="WW-WW8Num1z011111111111111">
    <w:name w:val="WW-WW8Num1z011111111111111"/>
    <w:rsid w:val="009313CD"/>
    <w:rPr>
      <w:rFonts w:ascii="Wingdings" w:hAnsi="Wingdings" w:cs="Wingdings"/>
    </w:rPr>
  </w:style>
  <w:style w:type="character" w:customStyle="1" w:styleId="WW-WW8Num2z011111111111111">
    <w:name w:val="WW-WW8Num2z011111111111111"/>
    <w:rsid w:val="009313CD"/>
    <w:rPr>
      <w:rFonts w:ascii="Wingdings" w:hAnsi="Wingdings" w:cs="Wingdings"/>
    </w:rPr>
  </w:style>
  <w:style w:type="character" w:customStyle="1" w:styleId="WW-WW8Num3z011111111111111">
    <w:name w:val="WW-WW8Num3z011111111111111"/>
    <w:rsid w:val="009313CD"/>
    <w:rPr>
      <w:rFonts w:ascii="Wingdings" w:hAnsi="Wingdings" w:cs="Wingdings"/>
    </w:rPr>
  </w:style>
  <w:style w:type="character" w:customStyle="1" w:styleId="WW-WW8Num1z0111111111111111">
    <w:name w:val="WW-WW8Num1z0111111111111111"/>
    <w:rsid w:val="009313CD"/>
    <w:rPr>
      <w:rFonts w:ascii="Wingdings" w:hAnsi="Wingdings" w:cs="Wingdings"/>
    </w:rPr>
  </w:style>
  <w:style w:type="character" w:customStyle="1" w:styleId="WW-WW8Num2z0111111111111111">
    <w:name w:val="WW-WW8Num2z0111111111111111"/>
    <w:rsid w:val="009313CD"/>
    <w:rPr>
      <w:rFonts w:ascii="Symbol" w:hAnsi="Symbol" w:cs="Symbol"/>
      <w:color w:val="00000A"/>
    </w:rPr>
  </w:style>
  <w:style w:type="character" w:customStyle="1" w:styleId="WW-WW8Num3z0111111111111111">
    <w:name w:val="WW-WW8Num3z0111111111111111"/>
    <w:rsid w:val="009313CD"/>
    <w:rPr>
      <w:rFonts w:ascii="Wingdings" w:hAnsi="Wingdings" w:cs="Wingdings"/>
    </w:rPr>
  </w:style>
  <w:style w:type="character" w:customStyle="1" w:styleId="WW8Num7z0">
    <w:name w:val="WW8Num7z0"/>
    <w:rsid w:val="009313CD"/>
    <w:rPr>
      <w:rFonts w:ascii="Wingdings" w:hAnsi="Wingdings" w:cs="Wingdings"/>
    </w:rPr>
  </w:style>
  <w:style w:type="character" w:customStyle="1" w:styleId="WW8Num9z0">
    <w:name w:val="WW8Num9z0"/>
    <w:rsid w:val="009313CD"/>
    <w:rPr>
      <w:rFonts w:ascii="Times New Roman" w:eastAsia="Times New Roman" w:hAnsi="Times New Roman" w:cs="Times New Roman"/>
    </w:rPr>
  </w:style>
  <w:style w:type="character" w:customStyle="1" w:styleId="WW8Num9z1">
    <w:name w:val="WW8Num9z1"/>
    <w:rsid w:val="009313CD"/>
    <w:rPr>
      <w:rFonts w:ascii="Courier New" w:hAnsi="Courier New" w:cs="Courier New"/>
    </w:rPr>
  </w:style>
  <w:style w:type="character" w:customStyle="1" w:styleId="WW8Num9z2">
    <w:name w:val="WW8Num9z2"/>
    <w:rsid w:val="009313CD"/>
    <w:rPr>
      <w:rFonts w:ascii="Wingdings" w:hAnsi="Wingdings" w:cs="Wingdings"/>
    </w:rPr>
  </w:style>
  <w:style w:type="character" w:customStyle="1" w:styleId="WW8Num9z3">
    <w:name w:val="WW8Num9z3"/>
    <w:rsid w:val="009313CD"/>
    <w:rPr>
      <w:rFonts w:ascii="Symbol" w:hAnsi="Symbol" w:cs="Symbol"/>
    </w:rPr>
  </w:style>
  <w:style w:type="character" w:customStyle="1" w:styleId="WW8Num10z0">
    <w:name w:val="WW8Num10z0"/>
    <w:rsid w:val="009313CD"/>
    <w:rPr>
      <w:rFonts w:ascii="Wingdings" w:hAnsi="Wingdings" w:cs="Wingdings"/>
    </w:rPr>
  </w:style>
  <w:style w:type="character" w:customStyle="1" w:styleId="WW8Num11z0">
    <w:name w:val="WW8Num11z0"/>
    <w:rsid w:val="009313CD"/>
    <w:rPr>
      <w:rFonts w:ascii="Wingdings" w:hAnsi="Wingdings" w:cs="Wingdings"/>
    </w:rPr>
  </w:style>
  <w:style w:type="character" w:customStyle="1" w:styleId="WW8Num14z0">
    <w:name w:val="WW8Num14z0"/>
    <w:rsid w:val="009313CD"/>
    <w:rPr>
      <w:rFonts w:ascii="Wingdings" w:hAnsi="Wingdings" w:cs="Wingdings"/>
    </w:rPr>
  </w:style>
  <w:style w:type="character" w:customStyle="1" w:styleId="WW8Num15z0">
    <w:name w:val="WW8Num15z0"/>
    <w:rsid w:val="009313CD"/>
    <w:rPr>
      <w:rFonts w:ascii="Wingdings" w:hAnsi="Wingdings" w:cs="Wingdings"/>
    </w:rPr>
  </w:style>
  <w:style w:type="character" w:customStyle="1" w:styleId="WW8Num16z0">
    <w:name w:val="WW8Num16z0"/>
    <w:rsid w:val="009313CD"/>
    <w:rPr>
      <w:rFonts w:ascii="Wingdings" w:hAnsi="Wingdings" w:cs="Wingdings"/>
    </w:rPr>
  </w:style>
  <w:style w:type="character" w:customStyle="1" w:styleId="WW8Num17z0">
    <w:name w:val="WW8Num17z0"/>
    <w:rsid w:val="009313CD"/>
    <w:rPr>
      <w:rFonts w:ascii="Wingdings" w:hAnsi="Wingdings" w:cs="Wingdings"/>
    </w:rPr>
  </w:style>
  <w:style w:type="character" w:customStyle="1" w:styleId="WW8Num18z0">
    <w:name w:val="WW8Num18z0"/>
    <w:rsid w:val="009313CD"/>
    <w:rPr>
      <w:rFonts w:ascii="Symbol" w:hAnsi="Symbol" w:cs="Symbol"/>
    </w:rPr>
  </w:style>
  <w:style w:type="character" w:customStyle="1" w:styleId="WW8Num19z0">
    <w:name w:val="WW8Num19z0"/>
    <w:rsid w:val="009313CD"/>
    <w:rPr>
      <w:rFonts w:ascii="Times New Roman" w:eastAsia="Times New Roman" w:hAnsi="Times New Roman" w:cs="Times New Roman"/>
    </w:rPr>
  </w:style>
  <w:style w:type="character" w:customStyle="1" w:styleId="WW8Num19z1">
    <w:name w:val="WW8Num19z1"/>
    <w:rsid w:val="009313CD"/>
    <w:rPr>
      <w:rFonts w:ascii="Courier New" w:hAnsi="Courier New" w:cs="Courier New"/>
    </w:rPr>
  </w:style>
  <w:style w:type="character" w:customStyle="1" w:styleId="WW8Num19z2">
    <w:name w:val="WW8Num19z2"/>
    <w:rsid w:val="009313CD"/>
    <w:rPr>
      <w:rFonts w:ascii="Wingdings" w:hAnsi="Wingdings" w:cs="Wingdings"/>
    </w:rPr>
  </w:style>
  <w:style w:type="character" w:customStyle="1" w:styleId="WW8Num19z3">
    <w:name w:val="WW8Num19z3"/>
    <w:rsid w:val="009313CD"/>
    <w:rPr>
      <w:rFonts w:ascii="Symbol" w:hAnsi="Symbol" w:cs="Symbol"/>
    </w:rPr>
  </w:style>
  <w:style w:type="character" w:customStyle="1" w:styleId="WW8Num23z0">
    <w:name w:val="WW8Num23z0"/>
    <w:rsid w:val="009313CD"/>
    <w:rPr>
      <w:rFonts w:ascii="Times New Roman" w:eastAsia="Times New Roman" w:hAnsi="Times New Roman" w:cs="Times New Roman"/>
    </w:rPr>
  </w:style>
  <w:style w:type="character" w:customStyle="1" w:styleId="WW8Num23z1">
    <w:name w:val="WW8Num23z1"/>
    <w:rsid w:val="009313CD"/>
    <w:rPr>
      <w:rFonts w:ascii="Courier New" w:hAnsi="Courier New" w:cs="Courier New"/>
    </w:rPr>
  </w:style>
  <w:style w:type="character" w:customStyle="1" w:styleId="WW8Num23z2">
    <w:name w:val="WW8Num23z2"/>
    <w:rsid w:val="009313CD"/>
    <w:rPr>
      <w:rFonts w:ascii="Wingdings" w:hAnsi="Wingdings" w:cs="Wingdings"/>
    </w:rPr>
  </w:style>
  <w:style w:type="character" w:customStyle="1" w:styleId="WW8Num23z3">
    <w:name w:val="WW8Num23z3"/>
    <w:rsid w:val="009313CD"/>
    <w:rPr>
      <w:rFonts w:ascii="Symbol" w:hAnsi="Symbol" w:cs="Symbol"/>
    </w:rPr>
  </w:style>
  <w:style w:type="character" w:customStyle="1" w:styleId="WW8Num24z0">
    <w:name w:val="WW8Num24z0"/>
    <w:rsid w:val="009313CD"/>
    <w:rPr>
      <w:rFonts w:ascii="Wingdings" w:hAnsi="Wingdings" w:cs="Wingdings"/>
    </w:rPr>
  </w:style>
  <w:style w:type="character" w:customStyle="1" w:styleId="WW8Num25z0">
    <w:name w:val="WW8Num25z0"/>
    <w:rsid w:val="009313CD"/>
    <w:rPr>
      <w:rFonts w:ascii="Wingdings" w:hAnsi="Wingdings" w:cs="Wingdings"/>
    </w:rPr>
  </w:style>
  <w:style w:type="character" w:customStyle="1" w:styleId="WW8Num26z0">
    <w:name w:val="WW8Num26z0"/>
    <w:rsid w:val="009313CD"/>
    <w:rPr>
      <w:rFonts w:ascii="Wingdings" w:hAnsi="Wingdings" w:cs="Wingdings"/>
    </w:rPr>
  </w:style>
  <w:style w:type="character" w:customStyle="1" w:styleId="WW8Num27z0">
    <w:name w:val="WW8Num27z0"/>
    <w:rsid w:val="009313CD"/>
    <w:rPr>
      <w:rFonts w:ascii="Wingdings" w:hAnsi="Wingdings" w:cs="Wingdings"/>
    </w:rPr>
  </w:style>
  <w:style w:type="character" w:customStyle="1" w:styleId="WW8Num28z0">
    <w:name w:val="WW8Num28z0"/>
    <w:rsid w:val="009313CD"/>
    <w:rPr>
      <w:rFonts w:ascii="Times New Roman" w:eastAsia="Times New Roman" w:hAnsi="Times New Roman" w:cs="Times New Roman"/>
    </w:rPr>
  </w:style>
  <w:style w:type="character" w:customStyle="1" w:styleId="WW8Num28z1">
    <w:name w:val="WW8Num28z1"/>
    <w:rsid w:val="009313CD"/>
    <w:rPr>
      <w:rFonts w:ascii="Courier New" w:hAnsi="Courier New" w:cs="Courier New"/>
    </w:rPr>
  </w:style>
  <w:style w:type="character" w:customStyle="1" w:styleId="WW8Num28z2">
    <w:name w:val="WW8Num28z2"/>
    <w:rsid w:val="009313CD"/>
    <w:rPr>
      <w:rFonts w:ascii="Wingdings" w:hAnsi="Wingdings" w:cs="Wingdings"/>
    </w:rPr>
  </w:style>
  <w:style w:type="character" w:customStyle="1" w:styleId="WW8Num28z3">
    <w:name w:val="WW8Num28z3"/>
    <w:rsid w:val="009313CD"/>
    <w:rPr>
      <w:rFonts w:ascii="Symbol" w:hAnsi="Symbol" w:cs="Symbol"/>
    </w:rPr>
  </w:style>
  <w:style w:type="character" w:customStyle="1" w:styleId="WW8Num29z0">
    <w:name w:val="WW8Num29z0"/>
    <w:rsid w:val="009313CD"/>
    <w:rPr>
      <w:rFonts w:ascii="Wingdings" w:hAnsi="Wingdings" w:cs="Wingdings"/>
    </w:rPr>
  </w:style>
  <w:style w:type="character" w:customStyle="1" w:styleId="WW8Num30z0">
    <w:name w:val="WW8Num30z0"/>
    <w:rsid w:val="009313CD"/>
    <w:rPr>
      <w:rFonts w:ascii="Wingdings" w:hAnsi="Wingdings" w:cs="Wingdings"/>
    </w:rPr>
  </w:style>
  <w:style w:type="character" w:customStyle="1" w:styleId="WW8Num30z1">
    <w:name w:val="WW8Num30z1"/>
    <w:rsid w:val="009313CD"/>
    <w:rPr>
      <w:rFonts w:ascii="Courier New" w:hAnsi="Courier New" w:cs="Courier New"/>
    </w:rPr>
  </w:style>
  <w:style w:type="character" w:customStyle="1" w:styleId="WW8Num30z3">
    <w:name w:val="WW8Num30z3"/>
    <w:rsid w:val="009313CD"/>
    <w:rPr>
      <w:rFonts w:ascii="Symbol" w:hAnsi="Symbol" w:cs="Symbol"/>
    </w:rPr>
  </w:style>
  <w:style w:type="character" w:customStyle="1" w:styleId="WW8Num32z0">
    <w:name w:val="WW8Num32z0"/>
    <w:rsid w:val="009313CD"/>
    <w:rPr>
      <w:rFonts w:ascii="Wingdings" w:hAnsi="Wingdings" w:cs="Wingdings"/>
    </w:rPr>
  </w:style>
  <w:style w:type="character" w:customStyle="1" w:styleId="WW8Num33z1">
    <w:name w:val="WW8Num33z1"/>
    <w:rsid w:val="009313CD"/>
    <w:rPr>
      <w:rFonts w:ascii="Wingdings" w:hAnsi="Wingdings" w:cs="Wingdings"/>
    </w:rPr>
  </w:style>
  <w:style w:type="character" w:customStyle="1" w:styleId="WW8Num34z0">
    <w:name w:val="WW8Num34z0"/>
    <w:rsid w:val="009313CD"/>
    <w:rPr>
      <w:rFonts w:ascii="Wingdings" w:hAnsi="Wingdings" w:cs="Wingdings"/>
    </w:rPr>
  </w:style>
  <w:style w:type="character" w:customStyle="1" w:styleId="WW8Num35z0">
    <w:name w:val="WW8Num35z0"/>
    <w:rsid w:val="009313CD"/>
    <w:rPr>
      <w:rFonts w:ascii="Symbol" w:hAnsi="Symbol" w:cs="Symbol"/>
      <w:color w:val="00000A"/>
    </w:rPr>
  </w:style>
  <w:style w:type="character" w:customStyle="1" w:styleId="WW8Num36z0">
    <w:name w:val="WW8Num36z0"/>
    <w:rsid w:val="009313CD"/>
    <w:rPr>
      <w:rFonts w:ascii="Wingdings" w:hAnsi="Wingdings" w:cs="Wingdings"/>
    </w:rPr>
  </w:style>
  <w:style w:type="character" w:customStyle="1" w:styleId="WW8Num37z0">
    <w:name w:val="WW8Num37z0"/>
    <w:rsid w:val="009313CD"/>
    <w:rPr>
      <w:rFonts w:ascii="Wingdings" w:hAnsi="Wingdings" w:cs="Wingdings"/>
    </w:rPr>
  </w:style>
  <w:style w:type="character" w:customStyle="1" w:styleId="WW8Num37z1">
    <w:name w:val="WW8Num37z1"/>
    <w:rsid w:val="009313CD"/>
    <w:rPr>
      <w:rFonts w:ascii="Courier New" w:hAnsi="Courier New" w:cs="Courier New"/>
    </w:rPr>
  </w:style>
  <w:style w:type="character" w:customStyle="1" w:styleId="WW8Num37z3">
    <w:name w:val="WW8Num37z3"/>
    <w:rsid w:val="009313CD"/>
    <w:rPr>
      <w:rFonts w:ascii="Symbol" w:hAnsi="Symbol" w:cs="Symbol"/>
    </w:rPr>
  </w:style>
  <w:style w:type="character" w:customStyle="1" w:styleId="WW8Num39z0">
    <w:name w:val="WW8Num39z0"/>
    <w:rsid w:val="009313CD"/>
    <w:rPr>
      <w:rFonts w:ascii="Wingdings" w:hAnsi="Wingdings" w:cs="Wingdings"/>
    </w:rPr>
  </w:style>
  <w:style w:type="character" w:customStyle="1" w:styleId="WW8Num42z0">
    <w:name w:val="WW8Num42z0"/>
    <w:rsid w:val="009313CD"/>
    <w:rPr>
      <w:rFonts w:ascii="Wingdings" w:hAnsi="Wingdings" w:cs="Wingdings"/>
    </w:rPr>
  </w:style>
  <w:style w:type="character" w:customStyle="1" w:styleId="WW8Num43z0">
    <w:name w:val="WW8Num43z0"/>
    <w:rsid w:val="009313CD"/>
    <w:rPr>
      <w:rFonts w:ascii="Wingdings" w:hAnsi="Wingdings" w:cs="Wingdings"/>
    </w:rPr>
  </w:style>
  <w:style w:type="character" w:customStyle="1" w:styleId="WW8Num44z0">
    <w:name w:val="WW8Num44z0"/>
    <w:rsid w:val="009313CD"/>
    <w:rPr>
      <w:rFonts w:ascii="Wingdings" w:hAnsi="Wingdings" w:cs="Wingdings"/>
    </w:rPr>
  </w:style>
  <w:style w:type="character" w:customStyle="1" w:styleId="WW8Num46z0">
    <w:name w:val="WW8Num46z0"/>
    <w:rsid w:val="009313CD"/>
    <w:rPr>
      <w:rFonts w:ascii="Wingdings" w:hAnsi="Wingdings" w:cs="Wingdings"/>
    </w:rPr>
  </w:style>
  <w:style w:type="character" w:customStyle="1" w:styleId="WW8Num47z0">
    <w:name w:val="WW8Num47z0"/>
    <w:rsid w:val="009313CD"/>
    <w:rPr>
      <w:rFonts w:ascii="Times New Roman" w:hAnsi="Times New Roman" w:cs="Times New Roman"/>
    </w:rPr>
  </w:style>
  <w:style w:type="character" w:customStyle="1" w:styleId="WW8Num48z0">
    <w:name w:val="WW8Num48z0"/>
    <w:rsid w:val="009313CD"/>
    <w:rPr>
      <w:rFonts w:ascii="Symbol" w:hAnsi="Symbol" w:cs="Symbol"/>
    </w:rPr>
  </w:style>
  <w:style w:type="character" w:customStyle="1" w:styleId="WW8Num49z0">
    <w:name w:val="WW8Num49z0"/>
    <w:rsid w:val="009313CD"/>
    <w:rPr>
      <w:rFonts w:ascii="Wingdings" w:hAnsi="Wingdings" w:cs="Wingdings"/>
    </w:rPr>
  </w:style>
  <w:style w:type="character" w:customStyle="1" w:styleId="WW8Num50z1">
    <w:name w:val="WW8Num50z1"/>
    <w:rsid w:val="009313CD"/>
    <w:rPr>
      <w:rFonts w:ascii="Courier New" w:hAnsi="Courier New" w:cs="Courier New"/>
    </w:rPr>
  </w:style>
  <w:style w:type="character" w:customStyle="1" w:styleId="WW8Num50z2">
    <w:name w:val="WW8Num50z2"/>
    <w:rsid w:val="009313CD"/>
    <w:rPr>
      <w:rFonts w:ascii="Wingdings" w:hAnsi="Wingdings" w:cs="Wingdings"/>
    </w:rPr>
  </w:style>
  <w:style w:type="character" w:customStyle="1" w:styleId="WW8Num50z3">
    <w:name w:val="WW8Num50z3"/>
    <w:rsid w:val="009313CD"/>
    <w:rPr>
      <w:rFonts w:ascii="Symbol" w:hAnsi="Symbol" w:cs="Symbol"/>
    </w:rPr>
  </w:style>
  <w:style w:type="character" w:customStyle="1" w:styleId="WW8Num51z0">
    <w:name w:val="WW8Num51z0"/>
    <w:rsid w:val="009313CD"/>
    <w:rPr>
      <w:rFonts w:ascii="Wingdings" w:hAnsi="Wingdings" w:cs="Wingdings"/>
    </w:rPr>
  </w:style>
  <w:style w:type="character" w:customStyle="1" w:styleId="WW8Num53z0">
    <w:name w:val="WW8Num53z0"/>
    <w:rsid w:val="009313CD"/>
    <w:rPr>
      <w:rFonts w:ascii="Wingdings" w:hAnsi="Wingdings" w:cs="Wingdings"/>
    </w:rPr>
  </w:style>
  <w:style w:type="character" w:customStyle="1" w:styleId="WW8Num55z0">
    <w:name w:val="WW8Num55z0"/>
    <w:rsid w:val="009313CD"/>
    <w:rPr>
      <w:rFonts w:ascii="Wingdings" w:hAnsi="Wingdings" w:cs="Wingdings"/>
    </w:rPr>
  </w:style>
  <w:style w:type="character" w:customStyle="1" w:styleId="WW8Num56z0">
    <w:name w:val="WW8Num56z0"/>
    <w:rsid w:val="009313CD"/>
    <w:rPr>
      <w:rFonts w:ascii="Wingdings" w:hAnsi="Wingdings" w:cs="Wingdings"/>
    </w:rPr>
  </w:style>
  <w:style w:type="character" w:customStyle="1" w:styleId="WW8Num59z0">
    <w:name w:val="WW8Num59z0"/>
    <w:rsid w:val="009313CD"/>
    <w:rPr>
      <w:rFonts w:ascii="Wingdings" w:hAnsi="Wingdings" w:cs="Wingdings"/>
    </w:rPr>
  </w:style>
  <w:style w:type="character" w:customStyle="1" w:styleId="WW8Num60z0">
    <w:name w:val="WW8Num60z0"/>
    <w:rsid w:val="009313CD"/>
    <w:rPr>
      <w:rFonts w:ascii="Wingdings" w:hAnsi="Wingdings" w:cs="Wingdings"/>
    </w:rPr>
  </w:style>
  <w:style w:type="character" w:customStyle="1" w:styleId="WW8Num61z0">
    <w:name w:val="WW8Num61z0"/>
    <w:rsid w:val="009313CD"/>
    <w:rPr>
      <w:rFonts w:ascii="Symbol" w:hAnsi="Symbol" w:cs="Symbol"/>
    </w:rPr>
  </w:style>
  <w:style w:type="character" w:customStyle="1" w:styleId="WW8Num61z1">
    <w:name w:val="WW8Num61z1"/>
    <w:rsid w:val="009313CD"/>
    <w:rPr>
      <w:rFonts w:ascii="Courier New" w:hAnsi="Courier New" w:cs="Courier New"/>
    </w:rPr>
  </w:style>
  <w:style w:type="character" w:customStyle="1" w:styleId="WW8Num61z2">
    <w:name w:val="WW8Num61z2"/>
    <w:rsid w:val="009313CD"/>
    <w:rPr>
      <w:rFonts w:ascii="Wingdings" w:hAnsi="Wingdings" w:cs="Wingdings"/>
    </w:rPr>
  </w:style>
  <w:style w:type="character" w:customStyle="1" w:styleId="WW8Num62z0">
    <w:name w:val="WW8Num62z0"/>
    <w:rsid w:val="009313CD"/>
    <w:rPr>
      <w:rFonts w:ascii="Wingdings" w:hAnsi="Wingdings" w:cs="Wingdings"/>
    </w:rPr>
  </w:style>
  <w:style w:type="character" w:customStyle="1" w:styleId="WW8Num63z0">
    <w:name w:val="WW8Num63z0"/>
    <w:rsid w:val="009313CD"/>
    <w:rPr>
      <w:rFonts w:ascii="Wingdings" w:hAnsi="Wingdings" w:cs="Wingdings"/>
    </w:rPr>
  </w:style>
  <w:style w:type="character" w:customStyle="1" w:styleId="WW8Num64z0">
    <w:name w:val="WW8Num64z0"/>
    <w:rsid w:val="009313CD"/>
    <w:rPr>
      <w:rFonts w:ascii="Symbol" w:hAnsi="Symbol" w:cs="Symbol"/>
    </w:rPr>
  </w:style>
  <w:style w:type="character" w:customStyle="1" w:styleId="WW8Num64z1">
    <w:name w:val="WW8Num64z1"/>
    <w:rsid w:val="009313CD"/>
    <w:rPr>
      <w:rFonts w:ascii="Courier New" w:hAnsi="Courier New" w:cs="Courier New"/>
    </w:rPr>
  </w:style>
  <w:style w:type="character" w:customStyle="1" w:styleId="WW8Num64z2">
    <w:name w:val="WW8Num64z2"/>
    <w:rsid w:val="009313CD"/>
    <w:rPr>
      <w:rFonts w:ascii="Wingdings" w:hAnsi="Wingdings" w:cs="Wingdings"/>
    </w:rPr>
  </w:style>
  <w:style w:type="character" w:customStyle="1" w:styleId="WW8Num66z0">
    <w:name w:val="WW8Num66z0"/>
    <w:rsid w:val="009313CD"/>
    <w:rPr>
      <w:rFonts w:ascii="Symbol" w:hAnsi="Symbol" w:cs="Symbol"/>
      <w:color w:val="00000A"/>
    </w:rPr>
  </w:style>
  <w:style w:type="character" w:customStyle="1" w:styleId="WW8Num67z0">
    <w:name w:val="WW8Num67z0"/>
    <w:rsid w:val="009313CD"/>
    <w:rPr>
      <w:rFonts w:ascii="Times New Roman" w:hAnsi="Times New Roman" w:cs="Times New Roman"/>
    </w:rPr>
  </w:style>
  <w:style w:type="character" w:customStyle="1" w:styleId="WW8Num68z0">
    <w:name w:val="WW8Num68z0"/>
    <w:rsid w:val="009313CD"/>
    <w:rPr>
      <w:rFonts w:ascii="Wingdings" w:hAnsi="Wingdings" w:cs="Wingdings"/>
    </w:rPr>
  </w:style>
  <w:style w:type="character" w:customStyle="1" w:styleId="WW8Num71z0">
    <w:name w:val="WW8Num71z0"/>
    <w:rsid w:val="009313CD"/>
    <w:rPr>
      <w:rFonts w:ascii="Wingdings" w:hAnsi="Wingdings" w:cs="Wingdings"/>
    </w:rPr>
  </w:style>
  <w:style w:type="character" w:customStyle="1" w:styleId="WW8Num72z0">
    <w:name w:val="WW8Num72z0"/>
    <w:rsid w:val="009313CD"/>
    <w:rPr>
      <w:rFonts w:ascii="Wingdings" w:hAnsi="Wingdings" w:cs="Wingdings"/>
    </w:rPr>
  </w:style>
  <w:style w:type="character" w:customStyle="1" w:styleId="WW8Num72z1">
    <w:name w:val="WW8Num72z1"/>
    <w:rsid w:val="009313CD"/>
    <w:rPr>
      <w:rFonts w:ascii="Courier New" w:hAnsi="Courier New" w:cs="Courier New"/>
    </w:rPr>
  </w:style>
  <w:style w:type="character" w:customStyle="1" w:styleId="WW8Num72z3">
    <w:name w:val="WW8Num72z3"/>
    <w:rsid w:val="009313CD"/>
    <w:rPr>
      <w:rFonts w:ascii="Symbol" w:hAnsi="Symbol" w:cs="Symbol"/>
    </w:rPr>
  </w:style>
  <w:style w:type="character" w:customStyle="1" w:styleId="WW8Num73z0">
    <w:name w:val="WW8Num73z0"/>
    <w:rsid w:val="009313CD"/>
    <w:rPr>
      <w:rFonts w:ascii="Wingdings" w:hAnsi="Wingdings" w:cs="Wingdings"/>
      <w:color w:val="00000A"/>
    </w:rPr>
  </w:style>
  <w:style w:type="character" w:customStyle="1" w:styleId="WW-Fontepargpadro11">
    <w:name w:val="WW-Fonte parág. padrão11"/>
    <w:rsid w:val="009313CD"/>
  </w:style>
  <w:style w:type="character" w:customStyle="1" w:styleId="LinkdaInternet">
    <w:name w:val="Link da Internet"/>
    <w:rsid w:val="009313CD"/>
    <w:rPr>
      <w:color w:val="0000FF"/>
      <w:u w:val="single"/>
    </w:rPr>
  </w:style>
  <w:style w:type="character" w:customStyle="1" w:styleId="Nmerodepgina1">
    <w:name w:val="Número de página1"/>
    <w:rsid w:val="009313CD"/>
  </w:style>
  <w:style w:type="character" w:customStyle="1" w:styleId="Nmerodelinha1">
    <w:name w:val="Número de linha1"/>
    <w:rsid w:val="009313CD"/>
  </w:style>
  <w:style w:type="character" w:customStyle="1" w:styleId="HiperlinkVisitado1">
    <w:name w:val="HiperlinkVisitado1"/>
    <w:rsid w:val="009313CD"/>
    <w:rPr>
      <w:color w:val="800080"/>
      <w:u w:val="single"/>
    </w:rPr>
  </w:style>
  <w:style w:type="character" w:styleId="Forte">
    <w:name w:val="Strong"/>
    <w:uiPriority w:val="22"/>
    <w:qFormat/>
    <w:rsid w:val="009313CD"/>
    <w:rPr>
      <w:b/>
      <w:bCs/>
    </w:rPr>
  </w:style>
  <w:style w:type="character" w:customStyle="1" w:styleId="Marcadores">
    <w:name w:val="Marcadores"/>
    <w:rsid w:val="009313CD"/>
    <w:rPr>
      <w:rFonts w:ascii="StarSymbol" w:eastAsia="StarSymbol" w:hAnsi="StarSymbol" w:cs="StarSymbol"/>
      <w:sz w:val="18"/>
      <w:szCs w:val="18"/>
    </w:rPr>
  </w:style>
  <w:style w:type="character" w:customStyle="1" w:styleId="WW-Marcadores">
    <w:name w:val="WW-Marcadores"/>
    <w:rsid w:val="009313CD"/>
    <w:rPr>
      <w:rFonts w:ascii="StarSymbol" w:eastAsia="StarSymbol" w:hAnsi="StarSymbol" w:cs="StarSymbol"/>
      <w:sz w:val="18"/>
      <w:szCs w:val="18"/>
    </w:rPr>
  </w:style>
  <w:style w:type="character" w:customStyle="1" w:styleId="WW-Marcadores1">
    <w:name w:val="WW-Marcadores1"/>
    <w:rsid w:val="009313CD"/>
    <w:rPr>
      <w:rFonts w:ascii="StarSymbol" w:eastAsia="StarSymbol" w:hAnsi="StarSymbol" w:cs="StarSymbol"/>
      <w:sz w:val="18"/>
      <w:szCs w:val="18"/>
    </w:rPr>
  </w:style>
  <w:style w:type="character" w:customStyle="1" w:styleId="WW-Marcadores11">
    <w:name w:val="WW-Marcadores11"/>
    <w:rsid w:val="009313CD"/>
    <w:rPr>
      <w:rFonts w:ascii="StarSymbol" w:eastAsia="StarSymbol" w:hAnsi="StarSymbol" w:cs="StarSymbol"/>
      <w:sz w:val="18"/>
      <w:szCs w:val="18"/>
    </w:rPr>
  </w:style>
  <w:style w:type="character" w:customStyle="1" w:styleId="WW-Marcadores111">
    <w:name w:val="WW-Marcadores111"/>
    <w:rsid w:val="009313CD"/>
    <w:rPr>
      <w:rFonts w:ascii="StarSymbol" w:eastAsia="StarSymbol" w:hAnsi="StarSymbol" w:cs="StarSymbol"/>
      <w:sz w:val="18"/>
      <w:szCs w:val="18"/>
    </w:rPr>
  </w:style>
  <w:style w:type="character" w:customStyle="1" w:styleId="WW-Marcadores1111">
    <w:name w:val="WW-Marcadores1111"/>
    <w:rsid w:val="009313CD"/>
    <w:rPr>
      <w:rFonts w:ascii="StarSymbol" w:eastAsia="StarSymbol" w:hAnsi="StarSymbol" w:cs="StarSymbol"/>
      <w:sz w:val="18"/>
      <w:szCs w:val="18"/>
    </w:rPr>
  </w:style>
  <w:style w:type="character" w:customStyle="1" w:styleId="WW-Marcadores11111">
    <w:name w:val="WW-Marcadores11111"/>
    <w:rsid w:val="009313CD"/>
    <w:rPr>
      <w:rFonts w:ascii="StarSymbol" w:eastAsia="StarSymbol" w:hAnsi="StarSymbol" w:cs="StarSymbol"/>
      <w:sz w:val="18"/>
      <w:szCs w:val="18"/>
    </w:rPr>
  </w:style>
  <w:style w:type="character" w:customStyle="1" w:styleId="WW-Marcadores111111">
    <w:name w:val="WW-Marcadores111111"/>
    <w:rsid w:val="009313CD"/>
    <w:rPr>
      <w:rFonts w:ascii="StarSymbol" w:eastAsia="StarSymbol" w:hAnsi="StarSymbol" w:cs="StarSymbol"/>
      <w:sz w:val="18"/>
      <w:szCs w:val="18"/>
    </w:rPr>
  </w:style>
  <w:style w:type="character" w:customStyle="1" w:styleId="WW-Marcadores1111111">
    <w:name w:val="WW-Marcadores1111111"/>
    <w:rsid w:val="009313CD"/>
    <w:rPr>
      <w:rFonts w:ascii="StarSymbol" w:eastAsia="StarSymbol" w:hAnsi="StarSymbol" w:cs="StarSymbol"/>
      <w:sz w:val="18"/>
      <w:szCs w:val="18"/>
    </w:rPr>
  </w:style>
  <w:style w:type="character" w:customStyle="1" w:styleId="WW-Marcadores11111111">
    <w:name w:val="WW-Marcadores11111111"/>
    <w:rsid w:val="009313CD"/>
    <w:rPr>
      <w:rFonts w:ascii="StarSymbol" w:eastAsia="StarSymbol" w:hAnsi="StarSymbol" w:cs="StarSymbol"/>
      <w:sz w:val="18"/>
      <w:szCs w:val="18"/>
    </w:rPr>
  </w:style>
  <w:style w:type="character" w:customStyle="1" w:styleId="WW-Marcadores111111111">
    <w:name w:val="WW-Marcadores111111111"/>
    <w:rsid w:val="009313CD"/>
    <w:rPr>
      <w:rFonts w:ascii="StarSymbol" w:eastAsia="StarSymbol" w:hAnsi="StarSymbol" w:cs="StarSymbol"/>
      <w:sz w:val="18"/>
      <w:szCs w:val="18"/>
    </w:rPr>
  </w:style>
  <w:style w:type="character" w:customStyle="1" w:styleId="WW-Marcadores1111111111">
    <w:name w:val="WW-Marcadores1111111111"/>
    <w:rsid w:val="009313CD"/>
    <w:rPr>
      <w:rFonts w:ascii="StarSymbol" w:eastAsia="StarSymbol" w:hAnsi="StarSymbol" w:cs="StarSymbol"/>
      <w:sz w:val="18"/>
      <w:szCs w:val="18"/>
    </w:rPr>
  </w:style>
  <w:style w:type="character" w:customStyle="1" w:styleId="WW-Marcadores11111111111">
    <w:name w:val="WW-Marcadores11111111111"/>
    <w:rsid w:val="009313CD"/>
    <w:rPr>
      <w:rFonts w:ascii="StarSymbol" w:eastAsia="StarSymbol" w:hAnsi="StarSymbol" w:cs="StarSymbol"/>
      <w:sz w:val="18"/>
      <w:szCs w:val="18"/>
    </w:rPr>
  </w:style>
  <w:style w:type="character" w:customStyle="1" w:styleId="WW-Marcadores111111111111">
    <w:name w:val="WW-Marcadores111111111111"/>
    <w:rsid w:val="009313CD"/>
    <w:rPr>
      <w:rFonts w:ascii="StarSymbol" w:eastAsia="StarSymbol" w:hAnsi="StarSymbol" w:cs="StarSymbol"/>
      <w:sz w:val="18"/>
      <w:szCs w:val="18"/>
    </w:rPr>
  </w:style>
  <w:style w:type="character" w:customStyle="1" w:styleId="SmbolosdeNumerao">
    <w:name w:val="Símbolos de Numeração"/>
    <w:rsid w:val="009313CD"/>
  </w:style>
  <w:style w:type="character" w:customStyle="1" w:styleId="WW-SmbolosdeNumerao">
    <w:name w:val="WW-Símbolos de Numeração"/>
    <w:rsid w:val="009313CD"/>
  </w:style>
  <w:style w:type="character" w:customStyle="1" w:styleId="WW-SmbolosdeNumerao1">
    <w:name w:val="WW-Símbolos de Numeração1"/>
    <w:rsid w:val="009313CD"/>
  </w:style>
  <w:style w:type="character" w:customStyle="1" w:styleId="WW-SmbolosdeNumerao11">
    <w:name w:val="WW-Símbolos de Numeração11"/>
    <w:rsid w:val="009313CD"/>
  </w:style>
  <w:style w:type="character" w:styleId="nfase">
    <w:name w:val="Emphasis"/>
    <w:uiPriority w:val="20"/>
    <w:qFormat/>
    <w:rsid w:val="009313CD"/>
    <w:rPr>
      <w:i/>
      <w:iCs/>
    </w:rPr>
  </w:style>
  <w:style w:type="character" w:customStyle="1" w:styleId="Refdecomentrio1">
    <w:name w:val="Ref. de comentário1"/>
    <w:rsid w:val="009313CD"/>
    <w:rPr>
      <w:sz w:val="16"/>
      <w:szCs w:val="16"/>
    </w:rPr>
  </w:style>
  <w:style w:type="character" w:customStyle="1" w:styleId="Recuodecorpodetexto2Char">
    <w:name w:val="Recuo de corpo de texto 2 Char"/>
    <w:rsid w:val="009313CD"/>
  </w:style>
  <w:style w:type="character" w:customStyle="1" w:styleId="Corpodetexto3Char">
    <w:name w:val="Corpo de texto 3 Char"/>
    <w:rsid w:val="009313CD"/>
    <w:rPr>
      <w:sz w:val="16"/>
      <w:szCs w:val="16"/>
    </w:rPr>
  </w:style>
  <w:style w:type="character" w:customStyle="1" w:styleId="Refdecomentrio2">
    <w:name w:val="Ref. de comentário2"/>
    <w:rsid w:val="009313CD"/>
    <w:rPr>
      <w:sz w:val="16"/>
      <w:szCs w:val="16"/>
    </w:rPr>
  </w:style>
  <w:style w:type="character" w:customStyle="1" w:styleId="TextodecomentrioChar">
    <w:name w:val="Texto de comentário Char"/>
    <w:rsid w:val="009313CD"/>
  </w:style>
  <w:style w:type="character" w:customStyle="1" w:styleId="AssuntodocomentrioChar">
    <w:name w:val="Assunto do comentário Char"/>
    <w:rsid w:val="009313CD"/>
    <w:rPr>
      <w:b/>
      <w:bCs/>
    </w:rPr>
  </w:style>
  <w:style w:type="character" w:customStyle="1" w:styleId="TextodebaloChar">
    <w:name w:val="Texto de balão Char"/>
    <w:rsid w:val="009313CD"/>
    <w:rPr>
      <w:rFonts w:ascii="Tahoma" w:hAnsi="Tahoma" w:cs="Tahoma"/>
      <w:sz w:val="16"/>
      <w:szCs w:val="16"/>
    </w:rPr>
  </w:style>
  <w:style w:type="character" w:customStyle="1" w:styleId="CorpodetextoChar">
    <w:name w:val="Corpo de texto Char"/>
    <w:rsid w:val="009313CD"/>
    <w:rPr>
      <w:sz w:val="20"/>
      <w:szCs w:val="20"/>
    </w:rPr>
  </w:style>
  <w:style w:type="character" w:customStyle="1" w:styleId="RodapChar">
    <w:name w:val="Rodapé Char"/>
    <w:rsid w:val="009313CD"/>
    <w:rPr>
      <w:sz w:val="20"/>
      <w:szCs w:val="20"/>
    </w:rPr>
  </w:style>
  <w:style w:type="character" w:customStyle="1" w:styleId="CabealhoChar">
    <w:name w:val="Cabeçalho Char"/>
    <w:rsid w:val="009313CD"/>
    <w:rPr>
      <w:sz w:val="20"/>
      <w:szCs w:val="20"/>
    </w:rPr>
  </w:style>
  <w:style w:type="character" w:customStyle="1" w:styleId="RecuodecorpodetextoChar">
    <w:name w:val="Recuo de corpo de texto Char"/>
    <w:rsid w:val="009313CD"/>
    <w:rPr>
      <w:sz w:val="20"/>
      <w:szCs w:val="20"/>
    </w:rPr>
  </w:style>
  <w:style w:type="character" w:customStyle="1" w:styleId="TtuloChar">
    <w:name w:val="Título Char"/>
    <w:rsid w:val="009313CD"/>
    <w:rPr>
      <w:rFonts w:ascii="Cambria" w:eastAsia="Times New Roman" w:hAnsi="Cambria" w:cs="Cambria"/>
      <w:b/>
      <w:bCs/>
      <w:sz w:val="32"/>
      <w:szCs w:val="32"/>
    </w:rPr>
  </w:style>
  <w:style w:type="character" w:customStyle="1" w:styleId="SubttuloChar">
    <w:name w:val="Subtítulo Char"/>
    <w:rsid w:val="009313CD"/>
    <w:rPr>
      <w:rFonts w:ascii="Cambria" w:eastAsia="Times New Roman" w:hAnsi="Cambria" w:cs="Cambria"/>
      <w:sz w:val="24"/>
      <w:szCs w:val="24"/>
    </w:rPr>
  </w:style>
  <w:style w:type="character" w:customStyle="1" w:styleId="TextodecomentrioChar1">
    <w:name w:val="Texto de comentário Char1"/>
    <w:rsid w:val="009313CD"/>
    <w:rPr>
      <w:sz w:val="20"/>
      <w:szCs w:val="20"/>
    </w:rPr>
  </w:style>
  <w:style w:type="character" w:customStyle="1" w:styleId="AssuntodocomentrioChar1">
    <w:name w:val="Assunto do comentário Char1"/>
    <w:rsid w:val="009313CD"/>
    <w:rPr>
      <w:b/>
      <w:bCs/>
    </w:rPr>
  </w:style>
  <w:style w:type="character" w:customStyle="1" w:styleId="TextodebaloChar1">
    <w:name w:val="Texto de balão Char1"/>
    <w:rsid w:val="009313CD"/>
    <w:rPr>
      <w:sz w:val="2"/>
      <w:szCs w:val="2"/>
    </w:rPr>
  </w:style>
  <w:style w:type="character" w:customStyle="1" w:styleId="CorpodetextoChar1">
    <w:name w:val="Corpo de texto Char1"/>
    <w:rsid w:val="009313CD"/>
    <w:rPr>
      <w:sz w:val="20"/>
      <w:szCs w:val="20"/>
    </w:rPr>
  </w:style>
  <w:style w:type="character" w:customStyle="1" w:styleId="RodapChar1">
    <w:name w:val="Rodapé Char1"/>
    <w:rsid w:val="009313CD"/>
    <w:rPr>
      <w:sz w:val="20"/>
      <w:szCs w:val="20"/>
    </w:rPr>
  </w:style>
  <w:style w:type="character" w:customStyle="1" w:styleId="CabealhoChar1">
    <w:name w:val="Cabeçalho Char1"/>
    <w:rsid w:val="009313CD"/>
    <w:rPr>
      <w:sz w:val="20"/>
      <w:szCs w:val="20"/>
    </w:rPr>
  </w:style>
  <w:style w:type="character" w:customStyle="1" w:styleId="RecuodecorpodetextoChar1">
    <w:name w:val="Recuo de corpo de texto Char1"/>
    <w:rsid w:val="009313CD"/>
    <w:rPr>
      <w:sz w:val="20"/>
      <w:szCs w:val="20"/>
    </w:rPr>
  </w:style>
  <w:style w:type="character" w:customStyle="1" w:styleId="TtuloChar1">
    <w:name w:val="Título Char1"/>
    <w:rsid w:val="009313CD"/>
    <w:rPr>
      <w:rFonts w:ascii="Cambria" w:eastAsia="Times New Roman" w:hAnsi="Cambria" w:cs="Times New Roman"/>
      <w:b/>
      <w:bCs/>
      <w:sz w:val="32"/>
      <w:szCs w:val="32"/>
    </w:rPr>
  </w:style>
  <w:style w:type="character" w:customStyle="1" w:styleId="SubttuloChar1">
    <w:name w:val="Subtítulo Char1"/>
    <w:rsid w:val="009313CD"/>
    <w:rPr>
      <w:rFonts w:ascii="Cambria" w:eastAsia="Times New Roman" w:hAnsi="Cambria" w:cs="Times New Roman"/>
      <w:sz w:val="24"/>
      <w:szCs w:val="24"/>
    </w:rPr>
  </w:style>
  <w:style w:type="character" w:customStyle="1" w:styleId="TextodecomentrioChar2">
    <w:name w:val="Texto de comentário Char2"/>
    <w:rsid w:val="009313CD"/>
    <w:rPr>
      <w:sz w:val="20"/>
      <w:szCs w:val="20"/>
    </w:rPr>
  </w:style>
  <w:style w:type="character" w:customStyle="1" w:styleId="AssuntodocomentrioChar2">
    <w:name w:val="Assunto do comentário Char2"/>
    <w:rsid w:val="009313CD"/>
    <w:rPr>
      <w:b/>
      <w:bCs/>
    </w:rPr>
  </w:style>
  <w:style w:type="character" w:customStyle="1" w:styleId="TextodebaloChar2">
    <w:name w:val="Texto de balão Char2"/>
    <w:rsid w:val="009313CD"/>
    <w:rPr>
      <w:sz w:val="0"/>
      <w:szCs w:val="0"/>
    </w:rPr>
  </w:style>
  <w:style w:type="character" w:styleId="Nmerodelinha">
    <w:name w:val="line number"/>
    <w:rsid w:val="009313CD"/>
  </w:style>
  <w:style w:type="character" w:customStyle="1" w:styleId="TextodebaloChar3">
    <w:name w:val="Texto de balão Char3"/>
    <w:rsid w:val="009313CD"/>
    <w:rPr>
      <w:rFonts w:ascii="Tahoma" w:hAnsi="Tahoma" w:cs="Tahoma"/>
      <w:sz w:val="16"/>
      <w:szCs w:val="16"/>
    </w:rPr>
  </w:style>
  <w:style w:type="character" w:customStyle="1" w:styleId="TextosemFormataoChar">
    <w:name w:val="Texto sem Formatação Char"/>
    <w:link w:val="TextosemFormatao"/>
    <w:uiPriority w:val="99"/>
    <w:rsid w:val="00530B08"/>
    <w:rPr>
      <w:rFonts w:ascii="Consolas" w:eastAsia="Calibri" w:hAnsi="Consolas"/>
      <w:sz w:val="21"/>
      <w:szCs w:val="21"/>
      <w:lang w:eastAsia="en-US"/>
    </w:rPr>
  </w:style>
  <w:style w:type="character" w:styleId="Refdecomentrio">
    <w:name w:val="annotation reference"/>
    <w:unhideWhenUsed/>
    <w:rsid w:val="00824651"/>
    <w:rPr>
      <w:sz w:val="16"/>
      <w:szCs w:val="16"/>
    </w:rPr>
  </w:style>
  <w:style w:type="character" w:customStyle="1" w:styleId="TextodecomentrioChar3">
    <w:name w:val="Texto de comentário Char3"/>
    <w:link w:val="Textodecomentrio"/>
    <w:uiPriority w:val="99"/>
    <w:semiHidden/>
    <w:rsid w:val="00824651"/>
    <w:rPr>
      <w:lang w:eastAsia="zh-CN"/>
    </w:rPr>
  </w:style>
  <w:style w:type="character" w:customStyle="1" w:styleId="AssuntodocomentrioChar3">
    <w:name w:val="Assunto do comentário Char3"/>
    <w:link w:val="Assuntodocomentrio"/>
    <w:uiPriority w:val="99"/>
    <w:semiHidden/>
    <w:rsid w:val="00824651"/>
    <w:rPr>
      <w:b/>
      <w:bCs/>
      <w:lang w:eastAsia="zh-CN"/>
    </w:rPr>
  </w:style>
  <w:style w:type="character" w:customStyle="1" w:styleId="ListLabel1">
    <w:name w:val="ListLabel 1"/>
    <w:rsid w:val="009313CD"/>
    <w:rPr>
      <w:b/>
      <w:i w:val="0"/>
      <w:color w:val="00000A"/>
    </w:rPr>
  </w:style>
  <w:style w:type="character" w:customStyle="1" w:styleId="Numeraodelinhas">
    <w:name w:val="Numeração de linhas"/>
    <w:rsid w:val="009313CD"/>
  </w:style>
  <w:style w:type="paragraph" w:styleId="Ttulo">
    <w:name w:val="Title"/>
    <w:basedOn w:val="Normal1"/>
    <w:next w:val="Corpodotexto"/>
    <w:rsid w:val="009313CD"/>
    <w:pPr>
      <w:keepNext/>
      <w:spacing w:before="240" w:after="120"/>
    </w:pPr>
    <w:rPr>
      <w:rFonts w:ascii="Liberation Sans" w:eastAsia="Microsoft YaHei" w:hAnsi="Liberation Sans" w:cs="Mangal"/>
      <w:sz w:val="28"/>
      <w:szCs w:val="28"/>
    </w:rPr>
  </w:style>
  <w:style w:type="paragraph" w:customStyle="1" w:styleId="Corpodotexto">
    <w:name w:val="Corpo do texto"/>
    <w:basedOn w:val="Normal1"/>
    <w:rsid w:val="009313CD"/>
    <w:pPr>
      <w:spacing w:line="288" w:lineRule="auto"/>
      <w:jc w:val="both"/>
    </w:pPr>
  </w:style>
  <w:style w:type="paragraph" w:styleId="Lista">
    <w:name w:val="List"/>
    <w:basedOn w:val="Corpodotexto"/>
    <w:rsid w:val="009313CD"/>
    <w:pPr>
      <w:widowControl/>
      <w:spacing w:after="120"/>
      <w:jc w:val="left"/>
    </w:pPr>
    <w:rPr>
      <w:rFonts w:eastAsia="Arial"/>
    </w:rPr>
  </w:style>
  <w:style w:type="paragraph" w:styleId="Legenda">
    <w:name w:val="caption"/>
    <w:basedOn w:val="Normal1"/>
    <w:qFormat/>
    <w:rsid w:val="009313CD"/>
    <w:pPr>
      <w:suppressLineNumbers/>
      <w:spacing w:before="120" w:after="120"/>
    </w:pPr>
    <w:rPr>
      <w:rFonts w:cs="Mangal"/>
      <w:i/>
      <w:iCs/>
    </w:rPr>
  </w:style>
  <w:style w:type="paragraph" w:customStyle="1" w:styleId="ndice">
    <w:name w:val="Índice"/>
    <w:basedOn w:val="Normal1"/>
    <w:rsid w:val="009313CD"/>
    <w:pPr>
      <w:suppressLineNumbers/>
    </w:pPr>
  </w:style>
  <w:style w:type="paragraph" w:customStyle="1" w:styleId="Ttulo14">
    <w:name w:val="Título14"/>
    <w:rsid w:val="009313CD"/>
    <w:pPr>
      <w:widowControl w:val="0"/>
      <w:suppressAutoHyphens/>
    </w:pPr>
  </w:style>
  <w:style w:type="paragraph" w:customStyle="1" w:styleId="Ttulo80">
    <w:name w:val="Título8"/>
    <w:basedOn w:val="Normal1"/>
    <w:rsid w:val="009313CD"/>
    <w:pPr>
      <w:keepNext/>
      <w:spacing w:before="240" w:after="120"/>
      <w:ind w:left="360"/>
      <w:jc w:val="center"/>
    </w:pPr>
    <w:rPr>
      <w:rFonts w:ascii="Arial" w:hAnsi="Arial"/>
      <w:b/>
      <w:bCs/>
      <w:u w:val="single"/>
    </w:rPr>
  </w:style>
  <w:style w:type="paragraph" w:customStyle="1" w:styleId="Ttulo13">
    <w:name w:val="Título13"/>
    <w:basedOn w:val="Normal1"/>
    <w:rsid w:val="009313CD"/>
    <w:pPr>
      <w:keepNext/>
      <w:spacing w:before="240" w:after="120"/>
    </w:pPr>
    <w:rPr>
      <w:rFonts w:ascii="Arial" w:eastAsia="MS Mincho" w:hAnsi="Arial"/>
      <w:sz w:val="28"/>
      <w:szCs w:val="28"/>
    </w:rPr>
  </w:style>
  <w:style w:type="paragraph" w:customStyle="1" w:styleId="Legenda26">
    <w:name w:val="Legenda26"/>
    <w:basedOn w:val="Normal1"/>
    <w:rsid w:val="009313CD"/>
    <w:pPr>
      <w:suppressLineNumbers/>
      <w:spacing w:before="120" w:after="120"/>
    </w:pPr>
    <w:rPr>
      <w:i/>
      <w:iCs/>
    </w:rPr>
  </w:style>
  <w:style w:type="paragraph" w:customStyle="1" w:styleId="Ttulo12">
    <w:name w:val="Título12"/>
    <w:basedOn w:val="Normal1"/>
    <w:rsid w:val="009313CD"/>
    <w:pPr>
      <w:keepNext/>
      <w:spacing w:before="240" w:after="120"/>
    </w:pPr>
    <w:rPr>
      <w:rFonts w:ascii="Arial" w:hAnsi="Arial"/>
      <w:sz w:val="28"/>
      <w:szCs w:val="28"/>
    </w:rPr>
  </w:style>
  <w:style w:type="paragraph" w:customStyle="1" w:styleId="Legenda25">
    <w:name w:val="Legenda25"/>
    <w:basedOn w:val="Normal1"/>
    <w:rsid w:val="009313CD"/>
    <w:pPr>
      <w:suppressLineNumbers/>
      <w:spacing w:before="120" w:after="120"/>
    </w:pPr>
    <w:rPr>
      <w:i/>
      <w:iCs/>
    </w:rPr>
  </w:style>
  <w:style w:type="paragraph" w:customStyle="1" w:styleId="Ttulo11">
    <w:name w:val="Título11"/>
    <w:basedOn w:val="Normal1"/>
    <w:rsid w:val="009313CD"/>
    <w:pPr>
      <w:keepNext/>
      <w:spacing w:before="240" w:after="120"/>
    </w:pPr>
    <w:rPr>
      <w:rFonts w:ascii="Arial" w:hAnsi="Arial"/>
      <w:sz w:val="28"/>
      <w:szCs w:val="28"/>
    </w:rPr>
  </w:style>
  <w:style w:type="paragraph" w:customStyle="1" w:styleId="Legenda24">
    <w:name w:val="Legenda24"/>
    <w:basedOn w:val="Normal1"/>
    <w:rsid w:val="009313CD"/>
    <w:pPr>
      <w:suppressLineNumbers/>
      <w:spacing w:before="120" w:after="120"/>
    </w:pPr>
    <w:rPr>
      <w:i/>
      <w:iCs/>
    </w:rPr>
  </w:style>
  <w:style w:type="paragraph" w:customStyle="1" w:styleId="Ttulo10">
    <w:name w:val="Título10"/>
    <w:basedOn w:val="Normal1"/>
    <w:rsid w:val="009313CD"/>
    <w:pPr>
      <w:keepNext/>
      <w:spacing w:before="240" w:after="120"/>
    </w:pPr>
    <w:rPr>
      <w:rFonts w:ascii="Arial" w:hAnsi="Arial"/>
      <w:sz w:val="28"/>
      <w:szCs w:val="28"/>
    </w:rPr>
  </w:style>
  <w:style w:type="paragraph" w:customStyle="1" w:styleId="Legenda23">
    <w:name w:val="Legenda23"/>
    <w:basedOn w:val="Normal1"/>
    <w:rsid w:val="009313CD"/>
    <w:pPr>
      <w:suppressLineNumbers/>
      <w:spacing w:before="120" w:after="120"/>
    </w:pPr>
    <w:rPr>
      <w:i/>
      <w:iCs/>
    </w:rPr>
  </w:style>
  <w:style w:type="paragraph" w:customStyle="1" w:styleId="Ttulo9">
    <w:name w:val="Título9"/>
    <w:basedOn w:val="Normal1"/>
    <w:rsid w:val="009313CD"/>
    <w:pPr>
      <w:keepNext/>
      <w:spacing w:before="240" w:after="120"/>
    </w:pPr>
    <w:rPr>
      <w:rFonts w:ascii="Arial" w:hAnsi="Arial"/>
      <w:sz w:val="28"/>
      <w:szCs w:val="28"/>
    </w:rPr>
  </w:style>
  <w:style w:type="paragraph" w:customStyle="1" w:styleId="Legenda22">
    <w:name w:val="Legenda22"/>
    <w:basedOn w:val="Normal1"/>
    <w:rsid w:val="009313CD"/>
    <w:pPr>
      <w:suppressLineNumbers/>
      <w:spacing w:before="120" w:after="120"/>
    </w:pPr>
    <w:rPr>
      <w:i/>
      <w:iCs/>
    </w:rPr>
  </w:style>
  <w:style w:type="paragraph" w:styleId="Subttulo">
    <w:name w:val="Subtitle"/>
    <w:basedOn w:val="Normal1"/>
    <w:qFormat/>
    <w:rsid w:val="009313CD"/>
    <w:pPr>
      <w:jc w:val="center"/>
    </w:pPr>
    <w:rPr>
      <w:rFonts w:ascii="Verdana" w:hAnsi="Verdana" w:cs="Verdana"/>
      <w:i/>
      <w:iCs/>
    </w:rPr>
  </w:style>
  <w:style w:type="paragraph" w:customStyle="1" w:styleId="Legenda21">
    <w:name w:val="Legenda21"/>
    <w:basedOn w:val="Normal1"/>
    <w:rsid w:val="009313CD"/>
    <w:pPr>
      <w:suppressLineNumbers/>
      <w:spacing w:before="120" w:after="120"/>
    </w:pPr>
    <w:rPr>
      <w:i/>
      <w:iCs/>
    </w:rPr>
  </w:style>
  <w:style w:type="paragraph" w:customStyle="1" w:styleId="Ttulo7">
    <w:name w:val="Título7"/>
    <w:basedOn w:val="Normal1"/>
    <w:rsid w:val="009313CD"/>
    <w:pPr>
      <w:keepNext/>
      <w:spacing w:before="240" w:after="120"/>
    </w:pPr>
    <w:rPr>
      <w:rFonts w:ascii="Arial" w:hAnsi="Arial"/>
      <w:sz w:val="28"/>
      <w:szCs w:val="28"/>
    </w:rPr>
  </w:style>
  <w:style w:type="paragraph" w:customStyle="1" w:styleId="Legenda20">
    <w:name w:val="Legenda20"/>
    <w:basedOn w:val="Normal1"/>
    <w:rsid w:val="009313CD"/>
    <w:pPr>
      <w:suppressLineNumbers/>
      <w:spacing w:before="120" w:after="120"/>
    </w:pPr>
    <w:rPr>
      <w:i/>
      <w:iCs/>
    </w:rPr>
  </w:style>
  <w:style w:type="paragraph" w:customStyle="1" w:styleId="Ttulo60">
    <w:name w:val="Título6"/>
    <w:basedOn w:val="Normal1"/>
    <w:rsid w:val="009313CD"/>
    <w:pPr>
      <w:keepNext/>
      <w:spacing w:before="240" w:after="120"/>
    </w:pPr>
    <w:rPr>
      <w:rFonts w:ascii="Arial" w:hAnsi="Arial"/>
      <w:sz w:val="28"/>
      <w:szCs w:val="28"/>
    </w:rPr>
  </w:style>
  <w:style w:type="paragraph" w:customStyle="1" w:styleId="Legenda19">
    <w:name w:val="Legenda19"/>
    <w:basedOn w:val="Normal1"/>
    <w:rsid w:val="009313CD"/>
    <w:pPr>
      <w:suppressLineNumbers/>
      <w:spacing w:before="120" w:after="120"/>
    </w:pPr>
    <w:rPr>
      <w:i/>
      <w:iCs/>
    </w:rPr>
  </w:style>
  <w:style w:type="paragraph" w:customStyle="1" w:styleId="Ttulo50">
    <w:name w:val="Título5"/>
    <w:basedOn w:val="Normal1"/>
    <w:rsid w:val="009313CD"/>
    <w:pPr>
      <w:keepNext/>
      <w:spacing w:before="240" w:after="120"/>
    </w:pPr>
    <w:rPr>
      <w:rFonts w:ascii="Arial" w:hAnsi="Arial"/>
      <w:sz w:val="28"/>
      <w:szCs w:val="28"/>
    </w:rPr>
  </w:style>
  <w:style w:type="paragraph" w:customStyle="1" w:styleId="Legenda18">
    <w:name w:val="Legenda18"/>
    <w:basedOn w:val="Normal1"/>
    <w:rsid w:val="009313CD"/>
    <w:pPr>
      <w:suppressLineNumbers/>
      <w:spacing w:before="120" w:after="120"/>
    </w:pPr>
    <w:rPr>
      <w:i/>
      <w:iCs/>
    </w:rPr>
  </w:style>
  <w:style w:type="paragraph" w:customStyle="1" w:styleId="Ttulo40">
    <w:name w:val="Título4"/>
    <w:basedOn w:val="Normal1"/>
    <w:rsid w:val="009313CD"/>
    <w:pPr>
      <w:keepNext/>
      <w:spacing w:before="240" w:after="120"/>
    </w:pPr>
    <w:rPr>
      <w:rFonts w:ascii="Arial" w:hAnsi="Arial"/>
      <w:sz w:val="28"/>
      <w:szCs w:val="28"/>
    </w:rPr>
  </w:style>
  <w:style w:type="paragraph" w:customStyle="1" w:styleId="Legenda17">
    <w:name w:val="Legenda17"/>
    <w:basedOn w:val="Normal1"/>
    <w:rsid w:val="009313CD"/>
    <w:pPr>
      <w:suppressLineNumbers/>
      <w:spacing w:before="120" w:after="120"/>
    </w:pPr>
    <w:rPr>
      <w:i/>
      <w:iCs/>
    </w:rPr>
  </w:style>
  <w:style w:type="paragraph" w:customStyle="1" w:styleId="Captulo">
    <w:name w:val="Capítulo"/>
    <w:basedOn w:val="Normal1"/>
    <w:rsid w:val="009313CD"/>
    <w:pPr>
      <w:keepNext/>
      <w:spacing w:before="240" w:after="120"/>
    </w:pPr>
    <w:rPr>
      <w:rFonts w:ascii="Arial" w:hAnsi="Arial" w:cs="Arial"/>
      <w:sz w:val="28"/>
      <w:szCs w:val="28"/>
    </w:rPr>
  </w:style>
  <w:style w:type="paragraph" w:customStyle="1" w:styleId="Legenda16">
    <w:name w:val="Legenda16"/>
    <w:basedOn w:val="Normal1"/>
    <w:rsid w:val="009313CD"/>
    <w:pPr>
      <w:suppressLineNumbers/>
      <w:spacing w:before="120" w:after="120"/>
    </w:pPr>
    <w:rPr>
      <w:i/>
      <w:iCs/>
    </w:rPr>
  </w:style>
  <w:style w:type="paragraph" w:customStyle="1" w:styleId="Legenda15">
    <w:name w:val="Legenda15"/>
    <w:basedOn w:val="Normal1"/>
    <w:rsid w:val="009313CD"/>
    <w:pPr>
      <w:suppressLineNumbers/>
      <w:spacing w:before="120" w:after="120"/>
    </w:pPr>
    <w:rPr>
      <w:i/>
      <w:iCs/>
    </w:rPr>
  </w:style>
  <w:style w:type="paragraph" w:customStyle="1" w:styleId="Legenda14">
    <w:name w:val="Legenda14"/>
    <w:basedOn w:val="Normal1"/>
    <w:rsid w:val="009313CD"/>
    <w:pPr>
      <w:suppressLineNumbers/>
      <w:spacing w:before="120" w:after="120"/>
    </w:pPr>
    <w:rPr>
      <w:i/>
      <w:iCs/>
    </w:rPr>
  </w:style>
  <w:style w:type="paragraph" w:customStyle="1" w:styleId="Legenda13">
    <w:name w:val="Legenda13"/>
    <w:basedOn w:val="Normal1"/>
    <w:rsid w:val="009313CD"/>
    <w:pPr>
      <w:suppressLineNumbers/>
      <w:spacing w:before="120" w:after="120"/>
    </w:pPr>
    <w:rPr>
      <w:i/>
      <w:iCs/>
    </w:rPr>
  </w:style>
  <w:style w:type="paragraph" w:customStyle="1" w:styleId="Ttulo30">
    <w:name w:val="Título3"/>
    <w:basedOn w:val="Normal1"/>
    <w:rsid w:val="009313CD"/>
    <w:pPr>
      <w:keepNext/>
      <w:spacing w:before="240" w:after="120"/>
    </w:pPr>
    <w:rPr>
      <w:rFonts w:ascii="Arial" w:eastAsia="MS Mincho" w:hAnsi="Arial"/>
      <w:sz w:val="28"/>
      <w:szCs w:val="28"/>
    </w:rPr>
  </w:style>
  <w:style w:type="paragraph" w:customStyle="1" w:styleId="Legenda12">
    <w:name w:val="Legenda12"/>
    <w:basedOn w:val="Normal1"/>
    <w:rsid w:val="009313CD"/>
    <w:pPr>
      <w:suppressLineNumbers/>
      <w:spacing w:before="120" w:after="120"/>
    </w:pPr>
    <w:rPr>
      <w:i/>
      <w:iCs/>
    </w:rPr>
  </w:style>
  <w:style w:type="paragraph" w:customStyle="1" w:styleId="Legenda11">
    <w:name w:val="Legenda11"/>
    <w:basedOn w:val="Normal1"/>
    <w:rsid w:val="009313CD"/>
    <w:pPr>
      <w:suppressLineNumbers/>
      <w:spacing w:before="120" w:after="120"/>
    </w:pPr>
    <w:rPr>
      <w:i/>
      <w:iCs/>
    </w:rPr>
  </w:style>
  <w:style w:type="paragraph" w:customStyle="1" w:styleId="Legenda10">
    <w:name w:val="Legenda10"/>
    <w:basedOn w:val="Normal1"/>
    <w:rsid w:val="009313CD"/>
    <w:pPr>
      <w:suppressLineNumbers/>
      <w:spacing w:before="120" w:after="120"/>
    </w:pPr>
    <w:rPr>
      <w:i/>
      <w:iCs/>
    </w:rPr>
  </w:style>
  <w:style w:type="paragraph" w:customStyle="1" w:styleId="Legenda9">
    <w:name w:val="Legenda9"/>
    <w:basedOn w:val="Normal1"/>
    <w:rsid w:val="009313CD"/>
    <w:pPr>
      <w:suppressLineNumbers/>
      <w:spacing w:before="120" w:after="120"/>
    </w:pPr>
    <w:rPr>
      <w:i/>
      <w:iCs/>
    </w:rPr>
  </w:style>
  <w:style w:type="paragraph" w:customStyle="1" w:styleId="Legenda8">
    <w:name w:val="Legenda8"/>
    <w:basedOn w:val="Normal1"/>
    <w:rsid w:val="009313CD"/>
    <w:pPr>
      <w:suppressLineNumbers/>
      <w:spacing w:before="120" w:after="120"/>
    </w:pPr>
    <w:rPr>
      <w:i/>
      <w:iCs/>
    </w:rPr>
  </w:style>
  <w:style w:type="paragraph" w:customStyle="1" w:styleId="Legenda7">
    <w:name w:val="Legenda7"/>
    <w:basedOn w:val="Normal1"/>
    <w:rsid w:val="009313CD"/>
    <w:pPr>
      <w:suppressLineNumbers/>
      <w:spacing w:before="120" w:after="120"/>
    </w:pPr>
    <w:rPr>
      <w:i/>
      <w:iCs/>
    </w:rPr>
  </w:style>
  <w:style w:type="paragraph" w:customStyle="1" w:styleId="Legenda6">
    <w:name w:val="Legenda6"/>
    <w:basedOn w:val="Normal1"/>
    <w:rsid w:val="009313CD"/>
    <w:pPr>
      <w:suppressLineNumbers/>
      <w:spacing w:before="120" w:after="120"/>
    </w:pPr>
    <w:rPr>
      <w:i/>
      <w:iCs/>
    </w:rPr>
  </w:style>
  <w:style w:type="paragraph" w:customStyle="1" w:styleId="Legenda5">
    <w:name w:val="Legenda5"/>
    <w:basedOn w:val="Normal1"/>
    <w:rsid w:val="009313CD"/>
    <w:pPr>
      <w:suppressLineNumbers/>
      <w:spacing w:before="120" w:after="120"/>
    </w:pPr>
    <w:rPr>
      <w:i/>
      <w:iCs/>
    </w:rPr>
  </w:style>
  <w:style w:type="paragraph" w:customStyle="1" w:styleId="Legenda4">
    <w:name w:val="Legenda4"/>
    <w:basedOn w:val="Normal1"/>
    <w:rsid w:val="009313CD"/>
    <w:pPr>
      <w:suppressLineNumbers/>
      <w:spacing w:before="120" w:after="120"/>
    </w:pPr>
    <w:rPr>
      <w:i/>
      <w:iCs/>
    </w:rPr>
  </w:style>
  <w:style w:type="paragraph" w:customStyle="1" w:styleId="Legenda3">
    <w:name w:val="Legenda3"/>
    <w:basedOn w:val="Normal1"/>
    <w:rsid w:val="009313CD"/>
    <w:pPr>
      <w:suppressLineNumbers/>
      <w:spacing w:before="120" w:after="120"/>
    </w:pPr>
    <w:rPr>
      <w:i/>
      <w:iCs/>
    </w:rPr>
  </w:style>
  <w:style w:type="paragraph" w:customStyle="1" w:styleId="Legenda2">
    <w:name w:val="Legenda2"/>
    <w:basedOn w:val="Normal1"/>
    <w:rsid w:val="009313CD"/>
    <w:pPr>
      <w:suppressLineNumbers/>
      <w:spacing w:before="120" w:after="120"/>
    </w:pPr>
    <w:rPr>
      <w:i/>
      <w:iCs/>
    </w:rPr>
  </w:style>
  <w:style w:type="paragraph" w:customStyle="1" w:styleId="Legenda1">
    <w:name w:val="Legenda1"/>
    <w:basedOn w:val="Normal1"/>
    <w:rsid w:val="009313CD"/>
    <w:pPr>
      <w:suppressLineNumbers/>
      <w:spacing w:before="120" w:after="120"/>
    </w:pPr>
    <w:rPr>
      <w:i/>
      <w:iCs/>
    </w:rPr>
  </w:style>
  <w:style w:type="paragraph" w:customStyle="1" w:styleId="TtuloPrincipal">
    <w:name w:val="Título Principal"/>
    <w:basedOn w:val="Normal1"/>
    <w:rsid w:val="009313CD"/>
    <w:pPr>
      <w:keepNext/>
      <w:spacing w:before="240" w:after="120"/>
    </w:pPr>
    <w:rPr>
      <w:sz w:val="28"/>
      <w:szCs w:val="28"/>
    </w:rPr>
  </w:style>
  <w:style w:type="paragraph" w:customStyle="1" w:styleId="WW-TtuloPrincipal">
    <w:name w:val="WW-Título Principal"/>
    <w:basedOn w:val="Normal1"/>
    <w:rsid w:val="009313CD"/>
    <w:pPr>
      <w:keepNext/>
      <w:spacing w:before="240" w:after="120"/>
    </w:pPr>
    <w:rPr>
      <w:sz w:val="28"/>
      <w:szCs w:val="28"/>
    </w:rPr>
  </w:style>
  <w:style w:type="paragraph" w:customStyle="1" w:styleId="WW-Legenda">
    <w:name w:val="WW-Legenda"/>
    <w:basedOn w:val="Normal1"/>
    <w:rsid w:val="009313CD"/>
    <w:pPr>
      <w:suppressLineNumbers/>
      <w:spacing w:before="120" w:after="120"/>
    </w:pPr>
    <w:rPr>
      <w:i/>
      <w:iCs/>
    </w:rPr>
  </w:style>
  <w:style w:type="paragraph" w:customStyle="1" w:styleId="WW-ndice">
    <w:name w:val="WW-Índice"/>
    <w:basedOn w:val="Normal1"/>
    <w:rsid w:val="009313CD"/>
    <w:pPr>
      <w:suppressLineNumbers/>
    </w:pPr>
  </w:style>
  <w:style w:type="paragraph" w:customStyle="1" w:styleId="WW-TtuloPrincipal1">
    <w:name w:val="WW-Título Principal1"/>
    <w:basedOn w:val="Normal1"/>
    <w:rsid w:val="009313CD"/>
    <w:pPr>
      <w:keepNext/>
      <w:spacing w:before="240" w:after="120"/>
    </w:pPr>
    <w:rPr>
      <w:sz w:val="28"/>
      <w:szCs w:val="28"/>
    </w:rPr>
  </w:style>
  <w:style w:type="paragraph" w:customStyle="1" w:styleId="WW-Legenda1">
    <w:name w:val="WW-Legenda1"/>
    <w:basedOn w:val="Normal1"/>
    <w:rsid w:val="009313CD"/>
    <w:pPr>
      <w:suppressLineNumbers/>
      <w:spacing w:before="120" w:after="120"/>
    </w:pPr>
    <w:rPr>
      <w:i/>
      <w:iCs/>
    </w:rPr>
  </w:style>
  <w:style w:type="paragraph" w:customStyle="1" w:styleId="WW-ndice1">
    <w:name w:val="WW-Índice1"/>
    <w:basedOn w:val="Normal1"/>
    <w:rsid w:val="009313CD"/>
    <w:pPr>
      <w:suppressLineNumbers/>
    </w:pPr>
  </w:style>
  <w:style w:type="paragraph" w:customStyle="1" w:styleId="WW-TtuloPrincipal11">
    <w:name w:val="WW-Título Principal11"/>
    <w:basedOn w:val="Normal1"/>
    <w:rsid w:val="009313CD"/>
    <w:pPr>
      <w:keepNext/>
      <w:spacing w:before="240" w:after="120"/>
    </w:pPr>
    <w:rPr>
      <w:sz w:val="28"/>
      <w:szCs w:val="28"/>
    </w:rPr>
  </w:style>
  <w:style w:type="paragraph" w:customStyle="1" w:styleId="WW-Legenda11">
    <w:name w:val="WW-Legenda11"/>
    <w:basedOn w:val="Normal1"/>
    <w:rsid w:val="009313CD"/>
    <w:pPr>
      <w:suppressLineNumbers/>
      <w:spacing w:before="120" w:after="120"/>
    </w:pPr>
    <w:rPr>
      <w:i/>
      <w:iCs/>
    </w:rPr>
  </w:style>
  <w:style w:type="paragraph" w:customStyle="1" w:styleId="WW-ndice11">
    <w:name w:val="WW-Índice11"/>
    <w:basedOn w:val="Normal1"/>
    <w:rsid w:val="009313CD"/>
    <w:pPr>
      <w:suppressLineNumbers/>
    </w:pPr>
  </w:style>
  <w:style w:type="paragraph" w:customStyle="1" w:styleId="WW-TtuloPrincipal111">
    <w:name w:val="WW-Título Principal111"/>
    <w:basedOn w:val="Normal1"/>
    <w:rsid w:val="009313CD"/>
    <w:pPr>
      <w:keepNext/>
      <w:spacing w:before="240" w:after="120"/>
    </w:pPr>
    <w:rPr>
      <w:sz w:val="28"/>
      <w:szCs w:val="28"/>
    </w:rPr>
  </w:style>
  <w:style w:type="paragraph" w:customStyle="1" w:styleId="WW-Legenda111">
    <w:name w:val="WW-Legenda111"/>
    <w:basedOn w:val="Normal1"/>
    <w:rsid w:val="009313CD"/>
    <w:pPr>
      <w:suppressLineNumbers/>
      <w:spacing w:before="120" w:after="120"/>
    </w:pPr>
    <w:rPr>
      <w:i/>
      <w:iCs/>
    </w:rPr>
  </w:style>
  <w:style w:type="paragraph" w:customStyle="1" w:styleId="WW-ndice111">
    <w:name w:val="WW-Índice111"/>
    <w:basedOn w:val="Normal1"/>
    <w:rsid w:val="009313CD"/>
    <w:pPr>
      <w:suppressLineNumbers/>
    </w:pPr>
  </w:style>
  <w:style w:type="paragraph" w:customStyle="1" w:styleId="WW-TtuloPrincipal1111">
    <w:name w:val="WW-Título Principal1111"/>
    <w:basedOn w:val="Normal1"/>
    <w:rsid w:val="009313CD"/>
    <w:pPr>
      <w:keepNext/>
      <w:spacing w:before="240" w:after="120"/>
    </w:pPr>
    <w:rPr>
      <w:sz w:val="28"/>
      <w:szCs w:val="28"/>
    </w:rPr>
  </w:style>
  <w:style w:type="paragraph" w:customStyle="1" w:styleId="WW-Legenda1111">
    <w:name w:val="WW-Legenda1111"/>
    <w:basedOn w:val="Normal1"/>
    <w:rsid w:val="009313CD"/>
    <w:pPr>
      <w:suppressLineNumbers/>
      <w:spacing w:before="120" w:after="120"/>
    </w:pPr>
    <w:rPr>
      <w:i/>
      <w:iCs/>
    </w:rPr>
  </w:style>
  <w:style w:type="paragraph" w:customStyle="1" w:styleId="WW-ndice1111">
    <w:name w:val="WW-Índice1111"/>
    <w:basedOn w:val="Normal1"/>
    <w:rsid w:val="009313CD"/>
    <w:pPr>
      <w:suppressLineNumbers/>
    </w:pPr>
  </w:style>
  <w:style w:type="paragraph" w:customStyle="1" w:styleId="WW-TtuloPrincipal11111">
    <w:name w:val="WW-Título Principal11111"/>
    <w:basedOn w:val="Normal1"/>
    <w:rsid w:val="009313CD"/>
    <w:pPr>
      <w:keepNext/>
      <w:spacing w:before="240" w:after="120"/>
    </w:pPr>
    <w:rPr>
      <w:sz w:val="28"/>
      <w:szCs w:val="28"/>
    </w:rPr>
  </w:style>
  <w:style w:type="paragraph" w:customStyle="1" w:styleId="WW-Legenda11111">
    <w:name w:val="WW-Legenda11111"/>
    <w:basedOn w:val="Normal1"/>
    <w:rsid w:val="009313CD"/>
    <w:pPr>
      <w:suppressLineNumbers/>
      <w:spacing w:before="120" w:after="120"/>
    </w:pPr>
    <w:rPr>
      <w:i/>
      <w:iCs/>
    </w:rPr>
  </w:style>
  <w:style w:type="paragraph" w:customStyle="1" w:styleId="WW-ndice11111">
    <w:name w:val="WW-Índice11111"/>
    <w:basedOn w:val="Normal1"/>
    <w:rsid w:val="009313CD"/>
    <w:pPr>
      <w:suppressLineNumbers/>
    </w:pPr>
  </w:style>
  <w:style w:type="paragraph" w:customStyle="1" w:styleId="WW-TtuloPrincipal111111">
    <w:name w:val="WW-Título Principal111111"/>
    <w:basedOn w:val="Normal1"/>
    <w:rsid w:val="009313CD"/>
    <w:pPr>
      <w:keepNext/>
      <w:spacing w:before="240" w:after="120"/>
    </w:pPr>
    <w:rPr>
      <w:sz w:val="28"/>
      <w:szCs w:val="28"/>
    </w:rPr>
  </w:style>
  <w:style w:type="paragraph" w:customStyle="1" w:styleId="WW-Legenda111111">
    <w:name w:val="WW-Legenda111111"/>
    <w:basedOn w:val="Normal1"/>
    <w:rsid w:val="009313CD"/>
    <w:pPr>
      <w:suppressLineNumbers/>
      <w:spacing w:before="120" w:after="120"/>
    </w:pPr>
    <w:rPr>
      <w:i/>
      <w:iCs/>
    </w:rPr>
  </w:style>
  <w:style w:type="paragraph" w:customStyle="1" w:styleId="WW-ndice111111">
    <w:name w:val="WW-Índice111111"/>
    <w:basedOn w:val="Normal1"/>
    <w:rsid w:val="009313CD"/>
    <w:pPr>
      <w:suppressLineNumbers/>
    </w:pPr>
  </w:style>
  <w:style w:type="paragraph" w:customStyle="1" w:styleId="WW-TtuloPrincipal1111111">
    <w:name w:val="WW-Título Principal1111111"/>
    <w:basedOn w:val="Normal1"/>
    <w:rsid w:val="009313CD"/>
    <w:pPr>
      <w:keepNext/>
      <w:spacing w:before="240" w:after="120"/>
    </w:pPr>
    <w:rPr>
      <w:sz w:val="28"/>
      <w:szCs w:val="28"/>
    </w:rPr>
  </w:style>
  <w:style w:type="paragraph" w:customStyle="1" w:styleId="WW-Legenda1111111">
    <w:name w:val="WW-Legenda1111111"/>
    <w:basedOn w:val="Normal1"/>
    <w:rsid w:val="009313CD"/>
    <w:pPr>
      <w:suppressLineNumbers/>
      <w:spacing w:before="120" w:after="120"/>
    </w:pPr>
    <w:rPr>
      <w:i/>
      <w:iCs/>
    </w:rPr>
  </w:style>
  <w:style w:type="paragraph" w:customStyle="1" w:styleId="WW-ndice1111111">
    <w:name w:val="WW-Índice1111111"/>
    <w:basedOn w:val="Normal1"/>
    <w:rsid w:val="009313CD"/>
    <w:pPr>
      <w:suppressLineNumbers/>
    </w:pPr>
  </w:style>
  <w:style w:type="paragraph" w:customStyle="1" w:styleId="WW-TtuloPrincipal11111111">
    <w:name w:val="WW-Título Principal11111111"/>
    <w:basedOn w:val="Normal1"/>
    <w:rsid w:val="009313CD"/>
    <w:pPr>
      <w:keepNext/>
      <w:spacing w:before="240" w:after="120"/>
    </w:pPr>
    <w:rPr>
      <w:sz w:val="28"/>
      <w:szCs w:val="28"/>
    </w:rPr>
  </w:style>
  <w:style w:type="paragraph" w:customStyle="1" w:styleId="WW-Legenda11111111">
    <w:name w:val="WW-Legenda11111111"/>
    <w:basedOn w:val="Normal1"/>
    <w:rsid w:val="009313CD"/>
    <w:pPr>
      <w:suppressLineNumbers/>
      <w:spacing w:before="120" w:after="120"/>
    </w:pPr>
    <w:rPr>
      <w:i/>
      <w:iCs/>
    </w:rPr>
  </w:style>
  <w:style w:type="paragraph" w:customStyle="1" w:styleId="WW-ndice11111111">
    <w:name w:val="WW-Índice11111111"/>
    <w:basedOn w:val="Normal1"/>
    <w:rsid w:val="009313CD"/>
    <w:pPr>
      <w:suppressLineNumbers/>
    </w:pPr>
  </w:style>
  <w:style w:type="paragraph" w:customStyle="1" w:styleId="WW-TtuloPrincipal111111111">
    <w:name w:val="WW-Título Principal111111111"/>
    <w:basedOn w:val="Normal1"/>
    <w:rsid w:val="009313CD"/>
    <w:pPr>
      <w:keepNext/>
      <w:spacing w:before="240" w:after="120"/>
    </w:pPr>
    <w:rPr>
      <w:sz w:val="28"/>
      <w:szCs w:val="28"/>
    </w:rPr>
  </w:style>
  <w:style w:type="paragraph" w:customStyle="1" w:styleId="WW-Legenda111111111">
    <w:name w:val="WW-Legenda111111111"/>
    <w:basedOn w:val="Normal1"/>
    <w:rsid w:val="009313CD"/>
    <w:pPr>
      <w:suppressLineNumbers/>
      <w:spacing w:before="120" w:after="120"/>
    </w:pPr>
    <w:rPr>
      <w:i/>
      <w:iCs/>
    </w:rPr>
  </w:style>
  <w:style w:type="paragraph" w:customStyle="1" w:styleId="WW-ndice111111111">
    <w:name w:val="WW-Índice111111111"/>
    <w:basedOn w:val="Normal1"/>
    <w:rsid w:val="009313CD"/>
    <w:pPr>
      <w:suppressLineNumbers/>
    </w:pPr>
  </w:style>
  <w:style w:type="paragraph" w:customStyle="1" w:styleId="WW-TtuloPrincipal1111111111">
    <w:name w:val="WW-Título Principal1111111111"/>
    <w:basedOn w:val="Normal1"/>
    <w:rsid w:val="009313CD"/>
    <w:pPr>
      <w:keepNext/>
      <w:spacing w:before="240" w:after="120"/>
    </w:pPr>
    <w:rPr>
      <w:sz w:val="28"/>
      <w:szCs w:val="28"/>
    </w:rPr>
  </w:style>
  <w:style w:type="paragraph" w:customStyle="1" w:styleId="WW-Legenda1111111111">
    <w:name w:val="WW-Legenda1111111111"/>
    <w:basedOn w:val="Normal1"/>
    <w:rsid w:val="009313CD"/>
    <w:pPr>
      <w:suppressLineNumbers/>
      <w:spacing w:before="120" w:after="120"/>
    </w:pPr>
    <w:rPr>
      <w:i/>
      <w:iCs/>
    </w:rPr>
  </w:style>
  <w:style w:type="paragraph" w:customStyle="1" w:styleId="WW-ndice1111111111">
    <w:name w:val="WW-Índice1111111111"/>
    <w:basedOn w:val="Normal1"/>
    <w:rsid w:val="009313CD"/>
    <w:pPr>
      <w:suppressLineNumbers/>
    </w:pPr>
  </w:style>
  <w:style w:type="paragraph" w:customStyle="1" w:styleId="WW-TtuloPrincipal11111111111">
    <w:name w:val="WW-Título Principal11111111111"/>
    <w:basedOn w:val="Normal1"/>
    <w:rsid w:val="009313CD"/>
    <w:pPr>
      <w:keepNext/>
      <w:spacing w:before="240" w:after="120"/>
    </w:pPr>
    <w:rPr>
      <w:sz w:val="28"/>
      <w:szCs w:val="28"/>
    </w:rPr>
  </w:style>
  <w:style w:type="paragraph" w:customStyle="1" w:styleId="WW-Legenda11111111111">
    <w:name w:val="WW-Legenda11111111111"/>
    <w:basedOn w:val="Normal1"/>
    <w:rsid w:val="009313CD"/>
    <w:pPr>
      <w:suppressLineNumbers/>
      <w:spacing w:before="120" w:after="120"/>
    </w:pPr>
    <w:rPr>
      <w:i/>
      <w:iCs/>
    </w:rPr>
  </w:style>
  <w:style w:type="paragraph" w:customStyle="1" w:styleId="WW-ndice11111111111">
    <w:name w:val="WW-Índice11111111111"/>
    <w:basedOn w:val="Normal1"/>
    <w:rsid w:val="009313CD"/>
    <w:pPr>
      <w:suppressLineNumbers/>
    </w:pPr>
  </w:style>
  <w:style w:type="paragraph" w:customStyle="1" w:styleId="WW-TtuloPrincipal111111111111">
    <w:name w:val="WW-Título Principal111111111111"/>
    <w:basedOn w:val="Normal1"/>
    <w:rsid w:val="009313CD"/>
    <w:pPr>
      <w:keepNext/>
      <w:spacing w:before="240" w:after="120"/>
    </w:pPr>
    <w:rPr>
      <w:sz w:val="28"/>
      <w:szCs w:val="28"/>
    </w:rPr>
  </w:style>
  <w:style w:type="paragraph" w:customStyle="1" w:styleId="WW-Legenda111111111111">
    <w:name w:val="WW-Legenda111111111111"/>
    <w:basedOn w:val="Normal1"/>
    <w:rsid w:val="009313CD"/>
    <w:pPr>
      <w:suppressLineNumbers/>
      <w:spacing w:before="120" w:after="120"/>
    </w:pPr>
    <w:rPr>
      <w:i/>
      <w:iCs/>
    </w:rPr>
  </w:style>
  <w:style w:type="paragraph" w:customStyle="1" w:styleId="WW-ndice111111111111">
    <w:name w:val="WW-Índice111111111111"/>
    <w:basedOn w:val="Normal1"/>
    <w:rsid w:val="009313CD"/>
    <w:pPr>
      <w:suppressLineNumbers/>
    </w:pPr>
  </w:style>
  <w:style w:type="paragraph" w:customStyle="1" w:styleId="WW-TtuloPrincipal1111111111111">
    <w:name w:val="WW-Título Principal1111111111111"/>
    <w:basedOn w:val="Normal1"/>
    <w:rsid w:val="009313CD"/>
    <w:pPr>
      <w:keepNext/>
      <w:spacing w:before="240" w:after="120"/>
    </w:pPr>
    <w:rPr>
      <w:sz w:val="28"/>
      <w:szCs w:val="28"/>
    </w:rPr>
  </w:style>
  <w:style w:type="paragraph" w:customStyle="1" w:styleId="WW-Legenda1111111111111">
    <w:name w:val="WW-Legenda1111111111111"/>
    <w:basedOn w:val="Normal1"/>
    <w:rsid w:val="009313CD"/>
    <w:pPr>
      <w:suppressLineNumbers/>
      <w:spacing w:before="120" w:after="120"/>
    </w:pPr>
    <w:rPr>
      <w:i/>
      <w:iCs/>
    </w:rPr>
  </w:style>
  <w:style w:type="paragraph" w:customStyle="1" w:styleId="WW-ndice1111111111111">
    <w:name w:val="WW-Índice1111111111111"/>
    <w:basedOn w:val="Normal1"/>
    <w:rsid w:val="009313CD"/>
    <w:pPr>
      <w:suppressLineNumbers/>
    </w:pPr>
  </w:style>
  <w:style w:type="paragraph" w:customStyle="1" w:styleId="WW-TtuloPrincipal11111111111111">
    <w:name w:val="WW-Título Principal11111111111111"/>
    <w:basedOn w:val="Normal1"/>
    <w:rsid w:val="009313CD"/>
    <w:pPr>
      <w:keepNext/>
      <w:spacing w:before="240" w:after="120"/>
    </w:pPr>
    <w:rPr>
      <w:sz w:val="28"/>
      <w:szCs w:val="28"/>
    </w:rPr>
  </w:style>
  <w:style w:type="paragraph" w:customStyle="1" w:styleId="WW-Legenda11111111111111">
    <w:name w:val="WW-Legenda11111111111111"/>
    <w:basedOn w:val="Normal1"/>
    <w:rsid w:val="009313CD"/>
    <w:pPr>
      <w:suppressLineNumbers/>
      <w:spacing w:before="120" w:after="120"/>
    </w:pPr>
    <w:rPr>
      <w:i/>
      <w:iCs/>
    </w:rPr>
  </w:style>
  <w:style w:type="paragraph" w:customStyle="1" w:styleId="WW-ndice11111111111111">
    <w:name w:val="WW-Índice11111111111111"/>
    <w:basedOn w:val="Normal1"/>
    <w:rsid w:val="009313CD"/>
    <w:pPr>
      <w:suppressLineNumbers/>
    </w:pPr>
  </w:style>
  <w:style w:type="paragraph" w:customStyle="1" w:styleId="WW-TtuloPrincipal111111111111111">
    <w:name w:val="WW-Título Principal111111111111111"/>
    <w:basedOn w:val="Normal1"/>
    <w:rsid w:val="009313CD"/>
    <w:pPr>
      <w:keepNext/>
      <w:spacing w:before="240" w:after="120"/>
    </w:pPr>
    <w:rPr>
      <w:sz w:val="28"/>
      <w:szCs w:val="28"/>
    </w:rPr>
  </w:style>
  <w:style w:type="paragraph" w:customStyle="1" w:styleId="WW-Legenda111111111111111">
    <w:name w:val="WW-Legenda111111111111111"/>
    <w:basedOn w:val="Normal1"/>
    <w:rsid w:val="009313CD"/>
    <w:pPr>
      <w:suppressLineNumbers/>
      <w:spacing w:before="120" w:after="120"/>
    </w:pPr>
    <w:rPr>
      <w:i/>
      <w:iCs/>
    </w:rPr>
  </w:style>
  <w:style w:type="paragraph" w:customStyle="1" w:styleId="WW-ndice111111111111111">
    <w:name w:val="WW-Índice111111111111111"/>
    <w:basedOn w:val="Normal1"/>
    <w:rsid w:val="009313CD"/>
    <w:pPr>
      <w:suppressLineNumbers/>
    </w:pPr>
  </w:style>
  <w:style w:type="paragraph" w:customStyle="1" w:styleId="WW-Corpodetexto2">
    <w:name w:val="WW-Corpo de texto 2"/>
    <w:basedOn w:val="Normal1"/>
    <w:rsid w:val="009313CD"/>
    <w:pPr>
      <w:jc w:val="center"/>
    </w:pPr>
    <w:rPr>
      <w:rFonts w:ascii="Arial" w:hAnsi="Arial" w:cs="Arial"/>
      <w:b/>
      <w:bCs/>
    </w:rPr>
  </w:style>
  <w:style w:type="paragraph" w:styleId="Rodap">
    <w:name w:val="footer"/>
    <w:basedOn w:val="Normal1"/>
    <w:rsid w:val="009313CD"/>
    <w:pPr>
      <w:suppressLineNumbers/>
    </w:pPr>
  </w:style>
  <w:style w:type="paragraph" w:styleId="Cabealho">
    <w:name w:val="header"/>
    <w:basedOn w:val="Normal1"/>
    <w:rsid w:val="009313CD"/>
    <w:pPr>
      <w:suppressLineNumbers/>
    </w:pPr>
  </w:style>
  <w:style w:type="paragraph" w:customStyle="1" w:styleId="WW-NormalWeb">
    <w:name w:val="WW-Normal (Web)"/>
    <w:basedOn w:val="Normal1"/>
    <w:rsid w:val="009313CD"/>
    <w:pPr>
      <w:spacing w:before="100" w:after="100"/>
    </w:pPr>
    <w:rPr>
      <w:lang w:val="pt-PT"/>
    </w:rPr>
  </w:style>
  <w:style w:type="paragraph" w:customStyle="1" w:styleId="WW-Corpodetexto3">
    <w:name w:val="WW-Corpo de texto 3"/>
    <w:basedOn w:val="Normal1"/>
    <w:rsid w:val="009313CD"/>
    <w:pPr>
      <w:jc w:val="both"/>
    </w:pPr>
    <w:rPr>
      <w:rFonts w:ascii="Verdana" w:hAnsi="Verdana" w:cs="Verdana"/>
    </w:rPr>
  </w:style>
  <w:style w:type="paragraph" w:customStyle="1" w:styleId="Corpodetextorecuado">
    <w:name w:val="Corpo de texto recuado"/>
    <w:basedOn w:val="Normal1"/>
    <w:rsid w:val="009313CD"/>
    <w:pPr>
      <w:ind w:left="283" w:firstLine="708"/>
      <w:jc w:val="both"/>
    </w:pPr>
  </w:style>
  <w:style w:type="paragraph" w:customStyle="1" w:styleId="WW-Recuodecorpodetexto2">
    <w:name w:val="WW-Recuo de corpo de texto 2"/>
    <w:basedOn w:val="Normal1"/>
    <w:rsid w:val="009313CD"/>
    <w:pPr>
      <w:ind w:firstLine="708"/>
      <w:jc w:val="both"/>
    </w:pPr>
  </w:style>
  <w:style w:type="paragraph" w:customStyle="1" w:styleId="WW-Recuodecorpodetexto3">
    <w:name w:val="WW-Recuo de corpo de texto 3"/>
    <w:basedOn w:val="Normal1"/>
    <w:rsid w:val="009313CD"/>
    <w:pPr>
      <w:ind w:left="993" w:hanging="993"/>
      <w:jc w:val="both"/>
    </w:pPr>
    <w:rPr>
      <w:rFonts w:ascii="Verdana" w:hAnsi="Verdana" w:cs="Verdana"/>
    </w:rPr>
  </w:style>
  <w:style w:type="paragraph" w:customStyle="1" w:styleId="WW-Textosimples">
    <w:name w:val="WW-Texto simples"/>
    <w:basedOn w:val="Normal1"/>
    <w:rsid w:val="009313CD"/>
    <w:rPr>
      <w:rFonts w:ascii="Courier New" w:hAnsi="Courier New" w:cs="Courier New"/>
    </w:rPr>
  </w:style>
  <w:style w:type="paragraph" w:customStyle="1" w:styleId="WW-Corpodetexto31">
    <w:name w:val="WW-Corpo de texto 31"/>
    <w:basedOn w:val="Normal1"/>
    <w:rsid w:val="009313CD"/>
    <w:pPr>
      <w:spacing w:after="120" w:line="240" w:lineRule="exact"/>
      <w:jc w:val="both"/>
    </w:pPr>
  </w:style>
  <w:style w:type="paragraph" w:customStyle="1" w:styleId="Artigo">
    <w:name w:val="Artigo"/>
    <w:basedOn w:val="Normal1"/>
    <w:rsid w:val="009313CD"/>
    <w:pPr>
      <w:spacing w:after="200" w:line="360" w:lineRule="atLeast"/>
      <w:jc w:val="both"/>
    </w:pPr>
    <w:rPr>
      <w:rFonts w:ascii="Arial" w:hAnsi="Arial" w:cs="Arial"/>
      <w:color w:val="000000"/>
    </w:rPr>
  </w:style>
  <w:style w:type="paragraph" w:customStyle="1" w:styleId="Objetocomseta">
    <w:name w:val="Objeto com seta"/>
    <w:basedOn w:val="Normal1"/>
    <w:rsid w:val="009313CD"/>
  </w:style>
  <w:style w:type="paragraph" w:customStyle="1" w:styleId="Objetocomsombra">
    <w:name w:val="Objeto com sombra"/>
    <w:basedOn w:val="Normal1"/>
    <w:rsid w:val="009313CD"/>
  </w:style>
  <w:style w:type="paragraph" w:customStyle="1" w:styleId="Objetosempreenchimento">
    <w:name w:val="Objeto sem preenchimento"/>
    <w:basedOn w:val="Normal1"/>
    <w:rsid w:val="009313CD"/>
  </w:style>
  <w:style w:type="paragraph" w:customStyle="1" w:styleId="Texto">
    <w:name w:val="Texto"/>
    <w:basedOn w:val="Legenda1"/>
    <w:rsid w:val="009313CD"/>
  </w:style>
  <w:style w:type="paragraph" w:customStyle="1" w:styleId="WW-Texto">
    <w:name w:val="WW-Texto"/>
    <w:basedOn w:val="WW-Legenda"/>
    <w:rsid w:val="009313CD"/>
  </w:style>
  <w:style w:type="paragraph" w:customStyle="1" w:styleId="WW-Texto1">
    <w:name w:val="WW-Texto1"/>
    <w:basedOn w:val="WW-Legenda1"/>
    <w:rsid w:val="009313CD"/>
  </w:style>
  <w:style w:type="paragraph" w:customStyle="1" w:styleId="WW-Texto11">
    <w:name w:val="WW-Texto11"/>
    <w:basedOn w:val="Normal1"/>
    <w:rsid w:val="009313CD"/>
  </w:style>
  <w:style w:type="paragraph" w:customStyle="1" w:styleId="Corpodotextojustificado">
    <w:name w:val="Corpo do texto justificado"/>
    <w:basedOn w:val="Normal1"/>
    <w:rsid w:val="009313CD"/>
  </w:style>
  <w:style w:type="paragraph" w:customStyle="1" w:styleId="WW-Recuodaprimeiralinha">
    <w:name w:val="WW-Recuo da primeira linha"/>
    <w:basedOn w:val="Normal1"/>
    <w:rsid w:val="009313CD"/>
    <w:pPr>
      <w:ind w:firstLine="340"/>
    </w:pPr>
  </w:style>
  <w:style w:type="paragraph" w:customStyle="1" w:styleId="Ttulo15">
    <w:name w:val="Título1"/>
    <w:basedOn w:val="Normal1"/>
    <w:rsid w:val="009313CD"/>
    <w:pPr>
      <w:jc w:val="center"/>
    </w:pPr>
  </w:style>
  <w:style w:type="paragraph" w:customStyle="1" w:styleId="Ttulo20">
    <w:name w:val="Título2"/>
    <w:basedOn w:val="Normal1"/>
    <w:rsid w:val="009313CD"/>
    <w:pPr>
      <w:spacing w:before="57" w:after="57"/>
      <w:ind w:left="113" w:right="113"/>
      <w:jc w:val="center"/>
    </w:pPr>
  </w:style>
  <w:style w:type="paragraph" w:customStyle="1" w:styleId="TtuloPrincipal1">
    <w:name w:val="Título Principal1"/>
    <w:basedOn w:val="Normal1"/>
    <w:rsid w:val="009313CD"/>
    <w:pPr>
      <w:spacing w:before="238" w:after="119"/>
    </w:pPr>
  </w:style>
  <w:style w:type="paragraph" w:customStyle="1" w:styleId="TtuloPrincipal2">
    <w:name w:val="Título Principal2"/>
    <w:basedOn w:val="Normal1"/>
    <w:rsid w:val="009313CD"/>
    <w:pPr>
      <w:spacing w:before="238" w:after="119"/>
    </w:pPr>
  </w:style>
  <w:style w:type="paragraph" w:customStyle="1" w:styleId="LinhadeCota">
    <w:name w:val="Linha de Cota"/>
    <w:basedOn w:val="Normal1"/>
    <w:rsid w:val="009313CD"/>
  </w:style>
  <w:style w:type="paragraph" w:customStyle="1" w:styleId="PadroLTGliederung1">
    <w:name w:val="Padrão~LT~Gliederung 1"/>
    <w:basedOn w:val="Normal1"/>
    <w:rsid w:val="009313CD"/>
    <w:pPr>
      <w:spacing w:before="160" w:line="252" w:lineRule="auto"/>
      <w:ind w:left="540"/>
    </w:pPr>
    <w:rPr>
      <w:rFonts w:ascii="Tahoma" w:hAnsi="Tahoma"/>
      <w:color w:val="000000"/>
      <w:sz w:val="64"/>
      <w:szCs w:val="64"/>
      <w:lang w:val="de-DE"/>
    </w:rPr>
  </w:style>
  <w:style w:type="paragraph" w:customStyle="1" w:styleId="PadroLTGliederung2">
    <w:name w:val="Padrão~LT~Gliederung 2"/>
    <w:rsid w:val="009313CD"/>
    <w:pPr>
      <w:widowControl w:val="0"/>
      <w:suppressAutoHyphens/>
      <w:spacing w:before="139"/>
      <w:ind w:left="1170"/>
    </w:pPr>
    <w:rPr>
      <w:rFonts w:eastAsia="Arial"/>
      <w:sz w:val="56"/>
      <w:szCs w:val="56"/>
      <w:lang w:eastAsia="zh-CN"/>
    </w:rPr>
  </w:style>
  <w:style w:type="paragraph" w:customStyle="1" w:styleId="PadroLTGliederung3">
    <w:name w:val="Padrão~LT~Gliederung 3"/>
    <w:rsid w:val="009313CD"/>
    <w:pPr>
      <w:widowControl w:val="0"/>
      <w:suppressAutoHyphens/>
      <w:spacing w:before="120"/>
      <w:ind w:left="1800"/>
    </w:pPr>
    <w:rPr>
      <w:rFonts w:eastAsia="Arial"/>
      <w:sz w:val="48"/>
      <w:szCs w:val="48"/>
      <w:lang w:eastAsia="zh-CN"/>
    </w:rPr>
  </w:style>
  <w:style w:type="paragraph" w:customStyle="1" w:styleId="PadroLTGliederung4">
    <w:name w:val="Padrão~LT~Gliederung 4"/>
    <w:rsid w:val="009313CD"/>
    <w:pPr>
      <w:widowControl w:val="0"/>
      <w:suppressAutoHyphens/>
      <w:spacing w:before="100"/>
    </w:pPr>
    <w:rPr>
      <w:rFonts w:eastAsia="Arial"/>
      <w:sz w:val="40"/>
      <w:szCs w:val="40"/>
      <w:lang w:eastAsia="zh-CN"/>
    </w:rPr>
  </w:style>
  <w:style w:type="paragraph" w:customStyle="1" w:styleId="PadroLTGliederung5">
    <w:name w:val="Padrão~LT~Gliederung 5"/>
    <w:rsid w:val="009313CD"/>
    <w:pPr>
      <w:widowControl w:val="0"/>
      <w:suppressAutoHyphens/>
    </w:pPr>
    <w:rPr>
      <w:rFonts w:eastAsia="Arial"/>
      <w:lang w:eastAsia="zh-CN"/>
    </w:rPr>
  </w:style>
  <w:style w:type="paragraph" w:customStyle="1" w:styleId="PadroLTGliederung6">
    <w:name w:val="Padrão~LT~Gliederung 6"/>
    <w:rsid w:val="009313CD"/>
    <w:pPr>
      <w:widowControl w:val="0"/>
      <w:suppressAutoHyphens/>
    </w:pPr>
    <w:rPr>
      <w:rFonts w:eastAsia="Arial"/>
      <w:lang w:eastAsia="zh-CN"/>
    </w:rPr>
  </w:style>
  <w:style w:type="paragraph" w:customStyle="1" w:styleId="PadroLTGliederung7">
    <w:name w:val="Padrão~LT~Gliederung 7"/>
    <w:rsid w:val="009313CD"/>
    <w:pPr>
      <w:widowControl w:val="0"/>
      <w:suppressAutoHyphens/>
    </w:pPr>
    <w:rPr>
      <w:rFonts w:eastAsia="Arial"/>
      <w:lang w:eastAsia="zh-CN"/>
    </w:rPr>
  </w:style>
  <w:style w:type="paragraph" w:customStyle="1" w:styleId="PadroLTGliederung8">
    <w:name w:val="Padrão~LT~Gliederung 8"/>
    <w:rsid w:val="009313CD"/>
    <w:pPr>
      <w:widowControl w:val="0"/>
      <w:suppressAutoHyphens/>
    </w:pPr>
    <w:rPr>
      <w:rFonts w:eastAsia="Arial"/>
      <w:lang w:eastAsia="zh-CN"/>
    </w:rPr>
  </w:style>
  <w:style w:type="paragraph" w:customStyle="1" w:styleId="PadroLTGliederung9">
    <w:name w:val="Padrão~LT~Gliederung 9"/>
    <w:rsid w:val="009313CD"/>
    <w:pPr>
      <w:widowControl w:val="0"/>
      <w:suppressAutoHyphens/>
    </w:pPr>
    <w:rPr>
      <w:rFonts w:eastAsia="Arial"/>
      <w:lang w:eastAsia="zh-CN"/>
    </w:rPr>
  </w:style>
  <w:style w:type="paragraph" w:customStyle="1" w:styleId="PadroLTTitel">
    <w:name w:val="Padrão~LT~Titel"/>
    <w:basedOn w:val="Normal1"/>
    <w:rsid w:val="009313CD"/>
    <w:pPr>
      <w:spacing w:line="252" w:lineRule="auto"/>
      <w:jc w:val="center"/>
    </w:pPr>
    <w:rPr>
      <w:rFonts w:ascii="Tahoma" w:hAnsi="Tahoma"/>
      <w:color w:val="000000"/>
      <w:sz w:val="88"/>
      <w:szCs w:val="88"/>
      <w:lang w:val="de-DE"/>
    </w:rPr>
  </w:style>
  <w:style w:type="paragraph" w:customStyle="1" w:styleId="PadroLTUntertitel">
    <w:name w:val="Padrão~LT~Untertitel"/>
    <w:basedOn w:val="Normal1"/>
    <w:rsid w:val="009313CD"/>
    <w:pPr>
      <w:spacing w:before="160" w:line="252" w:lineRule="auto"/>
      <w:jc w:val="center"/>
    </w:pPr>
    <w:rPr>
      <w:rFonts w:ascii="Tahoma" w:hAnsi="Tahoma"/>
      <w:color w:val="000000"/>
      <w:sz w:val="64"/>
      <w:szCs w:val="64"/>
      <w:lang w:val="de-DE"/>
    </w:rPr>
  </w:style>
  <w:style w:type="paragraph" w:customStyle="1" w:styleId="PadroLTNotizen">
    <w:name w:val="Padrão~LT~Notizen"/>
    <w:basedOn w:val="Normal1"/>
    <w:rsid w:val="009313CD"/>
    <w:pPr>
      <w:spacing w:before="90" w:line="252" w:lineRule="auto"/>
    </w:pPr>
    <w:rPr>
      <w:rFonts w:ascii="Tahoma" w:hAnsi="Tahoma"/>
      <w:color w:val="000000"/>
      <w:lang w:val="de-DE"/>
    </w:rPr>
  </w:style>
  <w:style w:type="paragraph" w:customStyle="1" w:styleId="PadroLTHintergrundobjekte">
    <w:name w:val="Padrão~LT~Hintergrundobjekte"/>
    <w:basedOn w:val="Normal1"/>
    <w:rsid w:val="009313CD"/>
    <w:rPr>
      <w:lang w:val="de-DE"/>
    </w:rPr>
  </w:style>
  <w:style w:type="paragraph" w:customStyle="1" w:styleId="PadroLTHintergrund">
    <w:name w:val="Padrão~LT~Hintergrund"/>
    <w:basedOn w:val="Normal1"/>
    <w:rsid w:val="009313CD"/>
    <w:pPr>
      <w:jc w:val="center"/>
    </w:pPr>
    <w:rPr>
      <w:lang w:val="de-DE"/>
    </w:rPr>
  </w:style>
  <w:style w:type="paragraph" w:customStyle="1" w:styleId="Objetosdeplanodefundo">
    <w:name w:val="Objetos de plano de fundo"/>
    <w:basedOn w:val="Normal1"/>
    <w:rsid w:val="009313CD"/>
    <w:rPr>
      <w:lang w:val="de-DE"/>
    </w:rPr>
  </w:style>
  <w:style w:type="paragraph" w:customStyle="1" w:styleId="PlanodeFundo">
    <w:name w:val="Plano de Fundo"/>
    <w:basedOn w:val="Normal1"/>
    <w:rsid w:val="009313CD"/>
    <w:pPr>
      <w:jc w:val="center"/>
    </w:pPr>
    <w:rPr>
      <w:lang w:val="de-DE"/>
    </w:rPr>
  </w:style>
  <w:style w:type="paragraph" w:customStyle="1" w:styleId="Anotaes">
    <w:name w:val="Anotações"/>
    <w:basedOn w:val="Normal1"/>
    <w:rsid w:val="009313CD"/>
    <w:pPr>
      <w:spacing w:before="90" w:line="252" w:lineRule="auto"/>
    </w:pPr>
    <w:rPr>
      <w:rFonts w:ascii="Tahoma" w:hAnsi="Tahoma"/>
      <w:color w:val="000000"/>
      <w:lang w:val="de-DE"/>
    </w:rPr>
  </w:style>
  <w:style w:type="paragraph" w:customStyle="1" w:styleId="EstruturadeTpicos1">
    <w:name w:val="Estrutura de Tópicos 1"/>
    <w:basedOn w:val="Normal1"/>
    <w:rsid w:val="009313CD"/>
    <w:pPr>
      <w:spacing w:before="160" w:line="252" w:lineRule="auto"/>
      <w:ind w:left="540"/>
    </w:pPr>
    <w:rPr>
      <w:rFonts w:ascii="Tahoma" w:hAnsi="Tahoma"/>
      <w:color w:val="000000"/>
      <w:sz w:val="64"/>
      <w:szCs w:val="64"/>
      <w:lang w:val="de-DE"/>
    </w:rPr>
  </w:style>
  <w:style w:type="paragraph" w:customStyle="1" w:styleId="EstruturadeTpicos2">
    <w:name w:val="Estrutura de Tópicos 2"/>
    <w:rsid w:val="009313CD"/>
    <w:pPr>
      <w:widowControl w:val="0"/>
      <w:suppressAutoHyphens/>
      <w:spacing w:before="139"/>
      <w:ind w:left="1170"/>
    </w:pPr>
    <w:rPr>
      <w:rFonts w:eastAsia="Arial"/>
      <w:sz w:val="56"/>
      <w:szCs w:val="56"/>
      <w:lang w:eastAsia="zh-CN"/>
    </w:rPr>
  </w:style>
  <w:style w:type="paragraph" w:customStyle="1" w:styleId="EstruturadeTpicos3">
    <w:name w:val="Estrutura de Tópicos 3"/>
    <w:rsid w:val="009313CD"/>
    <w:pPr>
      <w:widowControl w:val="0"/>
      <w:suppressAutoHyphens/>
      <w:spacing w:before="120"/>
      <w:ind w:left="1800"/>
    </w:pPr>
    <w:rPr>
      <w:rFonts w:eastAsia="Arial"/>
      <w:sz w:val="48"/>
      <w:szCs w:val="48"/>
      <w:lang w:eastAsia="zh-CN"/>
    </w:rPr>
  </w:style>
  <w:style w:type="paragraph" w:customStyle="1" w:styleId="EstruturadeTpicos4">
    <w:name w:val="Estrutura de Tópicos 4"/>
    <w:rsid w:val="009313CD"/>
    <w:pPr>
      <w:widowControl w:val="0"/>
      <w:suppressAutoHyphens/>
      <w:spacing w:before="100"/>
    </w:pPr>
    <w:rPr>
      <w:rFonts w:eastAsia="Arial"/>
      <w:sz w:val="40"/>
      <w:szCs w:val="40"/>
      <w:lang w:eastAsia="zh-CN"/>
    </w:rPr>
  </w:style>
  <w:style w:type="paragraph" w:customStyle="1" w:styleId="EstruturadeTpicos5">
    <w:name w:val="Estrutura de Tópicos 5"/>
    <w:rsid w:val="009313CD"/>
    <w:pPr>
      <w:widowControl w:val="0"/>
      <w:suppressAutoHyphens/>
    </w:pPr>
    <w:rPr>
      <w:rFonts w:eastAsia="Arial"/>
      <w:lang w:eastAsia="zh-CN"/>
    </w:rPr>
  </w:style>
  <w:style w:type="paragraph" w:customStyle="1" w:styleId="EstruturadeTpicos6">
    <w:name w:val="Estrutura de Tópicos 6"/>
    <w:rsid w:val="009313CD"/>
    <w:pPr>
      <w:widowControl w:val="0"/>
      <w:suppressAutoHyphens/>
    </w:pPr>
    <w:rPr>
      <w:rFonts w:eastAsia="Arial"/>
      <w:lang w:eastAsia="zh-CN"/>
    </w:rPr>
  </w:style>
  <w:style w:type="paragraph" w:customStyle="1" w:styleId="EstruturadeTpicos7">
    <w:name w:val="Estrutura de Tópicos 7"/>
    <w:rsid w:val="009313CD"/>
    <w:pPr>
      <w:widowControl w:val="0"/>
      <w:suppressAutoHyphens/>
    </w:pPr>
    <w:rPr>
      <w:rFonts w:eastAsia="Arial"/>
      <w:lang w:eastAsia="zh-CN"/>
    </w:rPr>
  </w:style>
  <w:style w:type="paragraph" w:customStyle="1" w:styleId="EstruturadeTpicos8">
    <w:name w:val="Estrutura de Tópicos 8"/>
    <w:rsid w:val="009313CD"/>
    <w:pPr>
      <w:widowControl w:val="0"/>
      <w:suppressAutoHyphens/>
    </w:pPr>
    <w:rPr>
      <w:rFonts w:eastAsia="Arial"/>
      <w:lang w:eastAsia="zh-CN"/>
    </w:rPr>
  </w:style>
  <w:style w:type="paragraph" w:customStyle="1" w:styleId="EstruturadeTpicos9">
    <w:name w:val="Estrutura de Tópicos 9"/>
    <w:rsid w:val="009313CD"/>
    <w:pPr>
      <w:widowControl w:val="0"/>
      <w:suppressAutoHyphens/>
    </w:pPr>
    <w:rPr>
      <w:rFonts w:eastAsia="Arial"/>
      <w:lang w:eastAsia="zh-CN"/>
    </w:rPr>
  </w:style>
  <w:style w:type="paragraph" w:customStyle="1" w:styleId="Corpodetexto21">
    <w:name w:val="Corpo de texto 21"/>
    <w:basedOn w:val="Normal1"/>
    <w:rsid w:val="009313CD"/>
    <w:pPr>
      <w:spacing w:line="200" w:lineRule="atLeast"/>
      <w:jc w:val="both"/>
    </w:pPr>
    <w:rPr>
      <w:sz w:val="22"/>
      <w:szCs w:val="22"/>
    </w:rPr>
  </w:style>
  <w:style w:type="paragraph" w:customStyle="1" w:styleId="Corpodetexto31">
    <w:name w:val="Corpo de texto 31"/>
    <w:basedOn w:val="Normal1"/>
    <w:rsid w:val="009313CD"/>
    <w:pPr>
      <w:ind w:right="-538"/>
      <w:jc w:val="both"/>
    </w:pPr>
    <w:rPr>
      <w:rFonts w:ascii="Verdana" w:hAnsi="Verdana" w:cs="Verdana"/>
      <w:sz w:val="22"/>
      <w:szCs w:val="22"/>
    </w:rPr>
  </w:style>
  <w:style w:type="paragraph" w:customStyle="1" w:styleId="Contedodatabela">
    <w:name w:val="Conteúdo da tabela"/>
    <w:basedOn w:val="Normal1"/>
    <w:rsid w:val="009313CD"/>
    <w:pPr>
      <w:suppressLineNumbers/>
    </w:pPr>
  </w:style>
  <w:style w:type="paragraph" w:customStyle="1" w:styleId="Ttulodatabela">
    <w:name w:val="Título da tabela"/>
    <w:rsid w:val="009313CD"/>
    <w:pPr>
      <w:widowControl w:val="0"/>
      <w:suppressAutoHyphens/>
      <w:jc w:val="center"/>
    </w:pPr>
    <w:rPr>
      <w:rFonts w:eastAsia="Arial"/>
      <w:b/>
      <w:bCs/>
      <w:lang w:eastAsia="zh-CN"/>
    </w:rPr>
  </w:style>
  <w:style w:type="paragraph" w:customStyle="1" w:styleId="Citaes">
    <w:name w:val="Citações"/>
    <w:basedOn w:val="Normal1"/>
    <w:rsid w:val="009313CD"/>
    <w:pPr>
      <w:spacing w:after="283"/>
      <w:ind w:left="567" w:right="567"/>
    </w:pPr>
  </w:style>
  <w:style w:type="paragraph" w:customStyle="1" w:styleId="EstiloNTCharCharCharCharCharCharCharChar">
    <w:name w:val="Estilo NT Char Char Char Char Char Char Char Char"/>
    <w:basedOn w:val="Normal1"/>
    <w:rsid w:val="009313CD"/>
    <w:pPr>
      <w:spacing w:before="240" w:after="240"/>
    </w:pPr>
  </w:style>
  <w:style w:type="paragraph" w:customStyle="1" w:styleId="WW-Corpodotexto">
    <w:name w:val="WW-Corpo do texto"/>
    <w:basedOn w:val="Normal1"/>
    <w:rsid w:val="009313CD"/>
  </w:style>
  <w:style w:type="paragraph" w:customStyle="1" w:styleId="Primeirorecuodecorpodetexto1">
    <w:name w:val="Primeiro recuo de corpo de texto1"/>
    <w:rsid w:val="009313CD"/>
    <w:pPr>
      <w:widowControl w:val="0"/>
      <w:suppressAutoHyphens/>
      <w:ind w:firstLine="283"/>
    </w:pPr>
    <w:rPr>
      <w:rFonts w:eastAsia="Arial"/>
      <w:lang w:eastAsia="zh-CN"/>
    </w:rPr>
  </w:style>
  <w:style w:type="paragraph" w:customStyle="1" w:styleId="WW-Ttulo">
    <w:name w:val="WW-Título"/>
    <w:basedOn w:val="Normal1"/>
    <w:rsid w:val="009313CD"/>
    <w:pPr>
      <w:spacing w:before="238" w:after="119"/>
    </w:pPr>
  </w:style>
  <w:style w:type="paragraph" w:customStyle="1" w:styleId="WW-Ttulo1">
    <w:name w:val="WW-Título1"/>
    <w:basedOn w:val="Normal1"/>
    <w:rsid w:val="009313CD"/>
    <w:pPr>
      <w:spacing w:before="238" w:after="119"/>
    </w:pPr>
  </w:style>
  <w:style w:type="paragraph" w:customStyle="1" w:styleId="WW-Ttulo2">
    <w:name w:val="WW-Título2"/>
    <w:basedOn w:val="Normal1"/>
    <w:rsid w:val="009313CD"/>
    <w:pPr>
      <w:spacing w:before="238" w:after="119"/>
    </w:pPr>
  </w:style>
  <w:style w:type="paragraph" w:customStyle="1" w:styleId="LinhadeDimenso">
    <w:name w:val="Linha de Dimensão"/>
    <w:basedOn w:val="Normal1"/>
    <w:rsid w:val="009313CD"/>
  </w:style>
  <w:style w:type="paragraph" w:customStyle="1" w:styleId="WW-Ttulo12">
    <w:name w:val="WW-Título12"/>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Planodefundo0">
    <w:name w:val="Plano de fundo"/>
    <w:rsid w:val="009313CD"/>
    <w:pPr>
      <w:suppressAutoHyphens/>
      <w:jc w:val="center"/>
    </w:pPr>
    <w:rPr>
      <w:rFonts w:eastAsia="Arial"/>
      <w:sz w:val="24"/>
      <w:szCs w:val="24"/>
      <w:lang w:eastAsia="zh-CN"/>
    </w:rPr>
  </w:style>
  <w:style w:type="paragraph" w:customStyle="1" w:styleId="Notas">
    <w:name w:val="Notas"/>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Gliederung1">
    <w:name w:val="Título1~LT~Gliederung 1"/>
    <w:rsid w:val="009313CD"/>
    <w:pPr>
      <w:tabs>
        <w:tab w:val="left" w:pos="-25216"/>
        <w:tab w:val="left" w:pos="-23776"/>
        <w:tab w:val="left" w:pos="-22336"/>
        <w:tab w:val="left" w:pos="-20896"/>
        <w:tab w:val="left" w:pos="-19456"/>
        <w:tab w:val="left" w:pos="-18016"/>
        <w:tab w:val="left" w:pos="-16576"/>
        <w:tab w:val="left" w:pos="-15136"/>
        <w:tab w:val="left" w:pos="-13696"/>
        <w:tab w:val="left" w:pos="-12256"/>
        <w:tab w:val="left" w:pos="-10816"/>
      </w:tabs>
      <w:suppressAutoHyphens/>
      <w:spacing w:before="160"/>
      <w:ind w:left="540"/>
    </w:pPr>
    <w:rPr>
      <w:rFonts w:ascii="Tahoma" w:eastAsia="Arial" w:hAnsi="Tahoma" w:cs="Tahoma"/>
      <w:color w:val="FFFFFF"/>
      <w:sz w:val="64"/>
      <w:szCs w:val="64"/>
      <w:lang w:eastAsia="zh-CN"/>
    </w:rPr>
  </w:style>
  <w:style w:type="paragraph" w:customStyle="1" w:styleId="Ttulo1LTGliederung2">
    <w:name w:val="Título1~LT~Gliederung 2"/>
    <w:rsid w:val="009313CD"/>
    <w:pPr>
      <w:widowControl w:val="0"/>
      <w:suppressAutoHyphens/>
      <w:spacing w:before="139"/>
      <w:ind w:left="1170"/>
    </w:pPr>
    <w:rPr>
      <w:rFonts w:eastAsia="Arial"/>
      <w:sz w:val="56"/>
      <w:szCs w:val="56"/>
      <w:lang w:eastAsia="zh-CN"/>
    </w:rPr>
  </w:style>
  <w:style w:type="paragraph" w:customStyle="1" w:styleId="Ttulo1LTGliederung3">
    <w:name w:val="Título1~LT~Gliederung 3"/>
    <w:rsid w:val="009313CD"/>
    <w:pPr>
      <w:widowControl w:val="0"/>
      <w:suppressAutoHyphens/>
      <w:spacing w:before="120"/>
      <w:ind w:left="1800"/>
    </w:pPr>
    <w:rPr>
      <w:rFonts w:eastAsia="Arial"/>
      <w:sz w:val="48"/>
      <w:szCs w:val="48"/>
      <w:lang w:eastAsia="zh-CN"/>
    </w:rPr>
  </w:style>
  <w:style w:type="paragraph" w:customStyle="1" w:styleId="Ttulo1LTGliederung4">
    <w:name w:val="Título1~LT~Gliederung 4"/>
    <w:rsid w:val="009313CD"/>
    <w:pPr>
      <w:widowControl w:val="0"/>
      <w:suppressAutoHyphens/>
    </w:pPr>
    <w:rPr>
      <w:rFonts w:eastAsia="Arial"/>
      <w:sz w:val="40"/>
      <w:szCs w:val="40"/>
      <w:lang w:eastAsia="zh-CN"/>
    </w:rPr>
  </w:style>
  <w:style w:type="paragraph" w:customStyle="1" w:styleId="Ttulo1LTGliederung5">
    <w:name w:val="Título1~LT~Gliederung 5"/>
    <w:rsid w:val="009313CD"/>
    <w:pPr>
      <w:widowControl w:val="0"/>
      <w:suppressAutoHyphens/>
    </w:pPr>
    <w:rPr>
      <w:rFonts w:eastAsia="Arial"/>
      <w:lang w:eastAsia="zh-CN"/>
    </w:rPr>
  </w:style>
  <w:style w:type="paragraph" w:customStyle="1" w:styleId="Ttulo1LTGliederung6">
    <w:name w:val="Título1~LT~Gliederung 6"/>
    <w:rsid w:val="009313CD"/>
    <w:pPr>
      <w:widowControl w:val="0"/>
      <w:suppressAutoHyphens/>
    </w:pPr>
    <w:rPr>
      <w:rFonts w:eastAsia="Arial"/>
      <w:lang w:eastAsia="zh-CN"/>
    </w:rPr>
  </w:style>
  <w:style w:type="paragraph" w:customStyle="1" w:styleId="Ttulo1LTGliederung7">
    <w:name w:val="Título1~LT~Gliederung 7"/>
    <w:rsid w:val="009313CD"/>
    <w:pPr>
      <w:widowControl w:val="0"/>
      <w:suppressAutoHyphens/>
    </w:pPr>
    <w:rPr>
      <w:rFonts w:eastAsia="Arial"/>
      <w:lang w:eastAsia="zh-CN"/>
    </w:rPr>
  </w:style>
  <w:style w:type="paragraph" w:customStyle="1" w:styleId="Ttulo1LTGliederung8">
    <w:name w:val="Título1~LT~Gliederung 8"/>
    <w:rsid w:val="009313CD"/>
    <w:pPr>
      <w:widowControl w:val="0"/>
      <w:suppressAutoHyphens/>
    </w:pPr>
    <w:rPr>
      <w:rFonts w:eastAsia="Arial"/>
      <w:lang w:eastAsia="zh-CN"/>
    </w:rPr>
  </w:style>
  <w:style w:type="paragraph" w:customStyle="1" w:styleId="Ttulo1LTGliederung9">
    <w:name w:val="Título1~LT~Gliederung 9"/>
    <w:rsid w:val="009313CD"/>
    <w:pPr>
      <w:widowControl w:val="0"/>
      <w:suppressAutoHyphens/>
    </w:pPr>
    <w:rPr>
      <w:rFonts w:eastAsia="Arial"/>
      <w:lang w:eastAsia="zh-CN"/>
    </w:rPr>
  </w:style>
  <w:style w:type="paragraph" w:customStyle="1" w:styleId="Ttulo1LTTitel">
    <w:name w:val="Título1~LT~Titel"/>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Arial" w:hAnsi="Tahoma" w:cs="Tahoma"/>
      <w:color w:val="FFFFFF"/>
      <w:sz w:val="88"/>
      <w:szCs w:val="88"/>
      <w:lang w:eastAsia="zh-CN"/>
    </w:rPr>
  </w:style>
  <w:style w:type="paragraph" w:customStyle="1" w:styleId="Ttulo1LTUntertitel">
    <w:name w:val="Título1~LT~Untertitel"/>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160"/>
      <w:jc w:val="center"/>
    </w:pPr>
    <w:rPr>
      <w:rFonts w:ascii="Tahoma" w:eastAsia="Arial" w:hAnsi="Tahoma" w:cs="Tahoma"/>
      <w:color w:val="FFFFFF"/>
      <w:sz w:val="64"/>
      <w:szCs w:val="64"/>
      <w:lang w:eastAsia="zh-CN"/>
    </w:rPr>
  </w:style>
  <w:style w:type="paragraph" w:customStyle="1" w:styleId="Ttulo1LTNotizen">
    <w:name w:val="Título1~LT~Notizen"/>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pPr>
    <w:rPr>
      <w:rFonts w:ascii="Tahoma" w:eastAsia="Arial" w:hAnsi="Tahoma" w:cs="Tahoma"/>
      <w:color w:val="000000"/>
      <w:sz w:val="24"/>
      <w:szCs w:val="24"/>
      <w:lang w:eastAsia="zh-CN"/>
    </w:rPr>
  </w:style>
  <w:style w:type="paragraph" w:customStyle="1" w:styleId="Ttulo1LTHintergrundobjekte">
    <w:name w:val="Título1~LT~Hintergrundobjekte"/>
    <w:rsid w:val="009313CD"/>
    <w:pPr>
      <w:suppressAutoHyphens/>
    </w:pPr>
    <w:rPr>
      <w:rFonts w:eastAsia="Arial"/>
      <w:sz w:val="24"/>
      <w:szCs w:val="24"/>
      <w:lang w:eastAsia="zh-CN"/>
    </w:rPr>
  </w:style>
  <w:style w:type="paragraph" w:customStyle="1" w:styleId="Ttulo1LTHintergrund">
    <w:name w:val="Título1~LT~Hintergrund"/>
    <w:rsid w:val="009313CD"/>
    <w:pPr>
      <w:suppressAutoHyphens/>
      <w:jc w:val="center"/>
    </w:pPr>
    <w:rPr>
      <w:rFonts w:eastAsia="Arial"/>
      <w:sz w:val="24"/>
      <w:szCs w:val="24"/>
      <w:lang w:eastAsia="zh-CN"/>
    </w:rPr>
  </w:style>
  <w:style w:type="paragraph" w:customStyle="1" w:styleId="WW-Ttulo123">
    <w:name w:val="WW-Título123"/>
    <w:basedOn w:val="Normal1"/>
    <w:rsid w:val="009313CD"/>
    <w:pPr>
      <w:spacing w:before="238" w:after="119"/>
    </w:pPr>
  </w:style>
  <w:style w:type="paragraph" w:customStyle="1" w:styleId="WW-Ttulo11">
    <w:name w:val="WW-Título11"/>
    <w:basedOn w:val="Normal1"/>
    <w:rsid w:val="009313CD"/>
    <w:pPr>
      <w:spacing w:before="238" w:after="119"/>
    </w:pPr>
  </w:style>
  <w:style w:type="paragraph" w:customStyle="1" w:styleId="WW-Ttulo21">
    <w:name w:val="WW-Título21"/>
    <w:basedOn w:val="Normal1"/>
    <w:rsid w:val="009313CD"/>
    <w:pPr>
      <w:spacing w:before="238" w:after="119"/>
    </w:pPr>
  </w:style>
  <w:style w:type="paragraph" w:customStyle="1" w:styleId="WW-Ttulo1234">
    <w:name w:val="WW-Título1234"/>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jc w:val="center"/>
    </w:pPr>
    <w:rPr>
      <w:rFonts w:ascii="Tahoma" w:eastAsia="Arial" w:hAnsi="Tahoma" w:cs="Tahoma"/>
      <w:color w:val="FFFFCC"/>
      <w:sz w:val="88"/>
      <w:szCs w:val="88"/>
      <w:lang w:eastAsia="zh-CN"/>
    </w:rPr>
  </w:style>
  <w:style w:type="paragraph" w:customStyle="1" w:styleId="western">
    <w:name w:val="western"/>
    <w:basedOn w:val="Normal1"/>
    <w:rsid w:val="009313CD"/>
    <w:pPr>
      <w:spacing w:before="100"/>
      <w:jc w:val="both"/>
    </w:pPr>
  </w:style>
  <w:style w:type="paragraph" w:customStyle="1" w:styleId="Recuodecorpodetexto21">
    <w:name w:val="Recuo de corpo de texto 21"/>
    <w:basedOn w:val="Normal1"/>
    <w:rsid w:val="009313CD"/>
    <w:pPr>
      <w:spacing w:after="120" w:line="480" w:lineRule="auto"/>
      <w:ind w:left="283"/>
    </w:pPr>
  </w:style>
  <w:style w:type="paragraph" w:customStyle="1" w:styleId="Corpodetexto32">
    <w:name w:val="Corpo de texto 32"/>
    <w:basedOn w:val="Normal1"/>
    <w:rsid w:val="009313CD"/>
    <w:pPr>
      <w:spacing w:after="120"/>
    </w:pPr>
    <w:rPr>
      <w:sz w:val="16"/>
      <w:szCs w:val="16"/>
    </w:rPr>
  </w:style>
  <w:style w:type="paragraph" w:customStyle="1" w:styleId="Textodecomentrio1">
    <w:name w:val="Texto de comentário1"/>
    <w:basedOn w:val="Normal1"/>
    <w:rsid w:val="009313CD"/>
  </w:style>
  <w:style w:type="paragraph" w:customStyle="1" w:styleId="Textodecomentrio2">
    <w:name w:val="Texto de comentário2"/>
    <w:basedOn w:val="Normal1"/>
    <w:rsid w:val="009313CD"/>
  </w:style>
  <w:style w:type="paragraph" w:customStyle="1" w:styleId="Textodecomentrio3">
    <w:name w:val="Texto de comentário3"/>
    <w:basedOn w:val="Normal1"/>
    <w:rsid w:val="009313CD"/>
  </w:style>
  <w:style w:type="paragraph" w:customStyle="1" w:styleId="Assuntodocomentrio1">
    <w:name w:val="Assunto do comentário1"/>
    <w:rsid w:val="009313CD"/>
    <w:pPr>
      <w:widowControl w:val="0"/>
      <w:suppressAutoHyphens/>
    </w:pPr>
    <w:rPr>
      <w:rFonts w:eastAsia="Arial"/>
      <w:b/>
      <w:bCs/>
      <w:lang w:eastAsia="zh-CN"/>
    </w:rPr>
  </w:style>
  <w:style w:type="paragraph" w:customStyle="1" w:styleId="Textodebalo1">
    <w:name w:val="Texto de balão1"/>
    <w:basedOn w:val="Normal1"/>
    <w:rsid w:val="009313CD"/>
    <w:rPr>
      <w:rFonts w:ascii="Tahoma" w:hAnsi="Tahoma"/>
      <w:sz w:val="16"/>
      <w:szCs w:val="16"/>
    </w:rPr>
  </w:style>
  <w:style w:type="paragraph" w:customStyle="1" w:styleId="PargrafodaLista1">
    <w:name w:val="Parágrafo da Lista1"/>
    <w:basedOn w:val="Normal1"/>
    <w:rsid w:val="009313CD"/>
    <w:pPr>
      <w:ind w:left="720"/>
    </w:pPr>
  </w:style>
  <w:style w:type="paragraph" w:styleId="NormalWeb">
    <w:name w:val="Normal (Web)"/>
    <w:basedOn w:val="Normal1"/>
    <w:uiPriority w:val="99"/>
    <w:rsid w:val="009313CD"/>
    <w:pPr>
      <w:spacing w:before="280" w:after="119"/>
    </w:pPr>
  </w:style>
  <w:style w:type="paragraph" w:customStyle="1" w:styleId="Recuodecorpodetexto31">
    <w:name w:val="Recuo de corpo de texto 31"/>
    <w:basedOn w:val="Normal1"/>
    <w:rsid w:val="009313CD"/>
    <w:pPr>
      <w:ind w:left="993" w:hanging="993"/>
      <w:jc w:val="both"/>
    </w:pPr>
    <w:rPr>
      <w:rFonts w:ascii="Verdana" w:hAnsi="Verdana" w:cs="Verdana"/>
    </w:rPr>
  </w:style>
  <w:style w:type="paragraph" w:customStyle="1" w:styleId="WW-Corpodotexto1">
    <w:name w:val="WW-Corpo do texto1"/>
    <w:basedOn w:val="Normal1"/>
    <w:rsid w:val="009313CD"/>
  </w:style>
  <w:style w:type="paragraph" w:customStyle="1" w:styleId="Recuodaprimeiralinha">
    <w:name w:val="Recuo da primeira linha"/>
    <w:basedOn w:val="Normal1"/>
    <w:rsid w:val="009313CD"/>
    <w:pPr>
      <w:ind w:firstLine="340"/>
    </w:pPr>
  </w:style>
  <w:style w:type="paragraph" w:customStyle="1" w:styleId="WW-Ttulo12345">
    <w:name w:val="WW-Título12345"/>
    <w:basedOn w:val="Normal1"/>
    <w:rsid w:val="009313CD"/>
    <w:pPr>
      <w:spacing w:before="238" w:after="119"/>
    </w:pPr>
  </w:style>
  <w:style w:type="paragraph" w:customStyle="1" w:styleId="WW-Ttulo112">
    <w:name w:val="WW-Título112"/>
    <w:basedOn w:val="Normal1"/>
    <w:rsid w:val="009313CD"/>
    <w:pPr>
      <w:spacing w:before="238" w:after="119"/>
    </w:pPr>
  </w:style>
  <w:style w:type="paragraph" w:customStyle="1" w:styleId="WW-Ttulo212">
    <w:name w:val="WW-Título212"/>
    <w:basedOn w:val="Normal1"/>
    <w:rsid w:val="009313CD"/>
    <w:pPr>
      <w:spacing w:before="238" w:after="119"/>
    </w:pPr>
  </w:style>
  <w:style w:type="paragraph" w:customStyle="1" w:styleId="Linhadecota0">
    <w:name w:val="Linha de cota"/>
    <w:basedOn w:val="Normal1"/>
    <w:rsid w:val="009313CD"/>
  </w:style>
  <w:style w:type="paragraph" w:customStyle="1" w:styleId="default">
    <w:name w:val="default"/>
    <w:rsid w:val="009313CD"/>
    <w:pPr>
      <w:suppressAutoHyphens/>
      <w:spacing w:line="200" w:lineRule="atLeast"/>
    </w:pPr>
    <w:rPr>
      <w:rFonts w:ascii="Tahoma" w:eastAsia="Tahoma" w:hAnsi="Tahoma" w:cs="Tahoma"/>
      <w:sz w:val="36"/>
      <w:szCs w:val="36"/>
      <w:lang w:eastAsia="zh-CN"/>
    </w:rPr>
  </w:style>
  <w:style w:type="paragraph" w:customStyle="1" w:styleId="blue1">
    <w:name w:val="blue1"/>
    <w:basedOn w:val="default"/>
    <w:rsid w:val="009313CD"/>
  </w:style>
  <w:style w:type="paragraph" w:customStyle="1" w:styleId="blue2">
    <w:name w:val="blue2"/>
    <w:basedOn w:val="default"/>
    <w:rsid w:val="009313CD"/>
  </w:style>
  <w:style w:type="paragraph" w:customStyle="1" w:styleId="blue3">
    <w:name w:val="blue3"/>
    <w:basedOn w:val="default"/>
    <w:rsid w:val="009313CD"/>
  </w:style>
  <w:style w:type="paragraph" w:customStyle="1" w:styleId="bw1">
    <w:name w:val="bw1"/>
    <w:basedOn w:val="default"/>
    <w:rsid w:val="009313CD"/>
  </w:style>
  <w:style w:type="paragraph" w:customStyle="1" w:styleId="bw2">
    <w:name w:val="bw2"/>
    <w:basedOn w:val="default"/>
    <w:rsid w:val="009313CD"/>
  </w:style>
  <w:style w:type="paragraph" w:customStyle="1" w:styleId="bw3">
    <w:name w:val="bw3"/>
    <w:basedOn w:val="default"/>
    <w:rsid w:val="009313CD"/>
  </w:style>
  <w:style w:type="paragraph" w:customStyle="1" w:styleId="orange1">
    <w:name w:val="orange1"/>
    <w:basedOn w:val="default"/>
    <w:rsid w:val="009313CD"/>
  </w:style>
  <w:style w:type="paragraph" w:customStyle="1" w:styleId="orange2">
    <w:name w:val="orange2"/>
    <w:basedOn w:val="default"/>
    <w:rsid w:val="009313CD"/>
  </w:style>
  <w:style w:type="paragraph" w:customStyle="1" w:styleId="orange3">
    <w:name w:val="orange3"/>
    <w:basedOn w:val="default"/>
    <w:rsid w:val="009313CD"/>
  </w:style>
  <w:style w:type="paragraph" w:customStyle="1" w:styleId="turquise1">
    <w:name w:val="turquise1"/>
    <w:basedOn w:val="default"/>
    <w:rsid w:val="009313CD"/>
  </w:style>
  <w:style w:type="paragraph" w:customStyle="1" w:styleId="turquise2">
    <w:name w:val="turquise2"/>
    <w:basedOn w:val="default"/>
    <w:rsid w:val="009313CD"/>
  </w:style>
  <w:style w:type="paragraph" w:customStyle="1" w:styleId="turquise3">
    <w:name w:val="turquise3"/>
    <w:basedOn w:val="default"/>
    <w:rsid w:val="009313CD"/>
  </w:style>
  <w:style w:type="paragraph" w:customStyle="1" w:styleId="gray1">
    <w:name w:val="gray1"/>
    <w:basedOn w:val="default"/>
    <w:rsid w:val="009313CD"/>
  </w:style>
  <w:style w:type="paragraph" w:customStyle="1" w:styleId="gray2">
    <w:name w:val="gray2"/>
    <w:basedOn w:val="default"/>
    <w:rsid w:val="009313CD"/>
  </w:style>
  <w:style w:type="paragraph" w:customStyle="1" w:styleId="gray3">
    <w:name w:val="gray3"/>
    <w:basedOn w:val="default"/>
    <w:rsid w:val="009313CD"/>
  </w:style>
  <w:style w:type="paragraph" w:customStyle="1" w:styleId="sun1">
    <w:name w:val="sun1"/>
    <w:basedOn w:val="default"/>
    <w:rsid w:val="009313CD"/>
  </w:style>
  <w:style w:type="paragraph" w:customStyle="1" w:styleId="sun2">
    <w:name w:val="sun2"/>
    <w:basedOn w:val="default"/>
    <w:rsid w:val="009313CD"/>
  </w:style>
  <w:style w:type="paragraph" w:customStyle="1" w:styleId="sun3">
    <w:name w:val="sun3"/>
    <w:basedOn w:val="default"/>
    <w:rsid w:val="009313CD"/>
  </w:style>
  <w:style w:type="paragraph" w:customStyle="1" w:styleId="earth1">
    <w:name w:val="earth1"/>
    <w:basedOn w:val="default"/>
    <w:rsid w:val="009313CD"/>
  </w:style>
  <w:style w:type="paragraph" w:customStyle="1" w:styleId="earth2">
    <w:name w:val="earth2"/>
    <w:basedOn w:val="default"/>
    <w:rsid w:val="009313CD"/>
  </w:style>
  <w:style w:type="paragraph" w:customStyle="1" w:styleId="earth3">
    <w:name w:val="earth3"/>
    <w:basedOn w:val="default"/>
    <w:rsid w:val="009313CD"/>
  </w:style>
  <w:style w:type="paragraph" w:customStyle="1" w:styleId="green1">
    <w:name w:val="green1"/>
    <w:basedOn w:val="default"/>
    <w:rsid w:val="009313CD"/>
  </w:style>
  <w:style w:type="paragraph" w:customStyle="1" w:styleId="green2">
    <w:name w:val="green2"/>
    <w:basedOn w:val="default"/>
    <w:rsid w:val="009313CD"/>
  </w:style>
  <w:style w:type="paragraph" w:customStyle="1" w:styleId="green3">
    <w:name w:val="green3"/>
    <w:basedOn w:val="default"/>
    <w:rsid w:val="009313CD"/>
  </w:style>
  <w:style w:type="paragraph" w:customStyle="1" w:styleId="seetang1">
    <w:name w:val="seetang1"/>
    <w:basedOn w:val="default"/>
    <w:rsid w:val="009313CD"/>
  </w:style>
  <w:style w:type="paragraph" w:customStyle="1" w:styleId="seetang2">
    <w:name w:val="seetang2"/>
    <w:basedOn w:val="default"/>
    <w:rsid w:val="009313CD"/>
  </w:style>
  <w:style w:type="paragraph" w:customStyle="1" w:styleId="seetang3">
    <w:name w:val="seetang3"/>
    <w:basedOn w:val="default"/>
    <w:rsid w:val="009313CD"/>
  </w:style>
  <w:style w:type="paragraph" w:customStyle="1" w:styleId="lightblue1">
    <w:name w:val="lightblue1"/>
    <w:basedOn w:val="default"/>
    <w:rsid w:val="009313CD"/>
  </w:style>
  <w:style w:type="paragraph" w:customStyle="1" w:styleId="lightblue2">
    <w:name w:val="lightblue2"/>
    <w:basedOn w:val="default"/>
    <w:rsid w:val="009313CD"/>
  </w:style>
  <w:style w:type="paragraph" w:customStyle="1" w:styleId="lightblue3">
    <w:name w:val="lightblue3"/>
    <w:basedOn w:val="default"/>
    <w:rsid w:val="009313CD"/>
  </w:style>
  <w:style w:type="paragraph" w:customStyle="1" w:styleId="yellow1">
    <w:name w:val="yellow1"/>
    <w:basedOn w:val="default"/>
    <w:rsid w:val="009313CD"/>
  </w:style>
  <w:style w:type="paragraph" w:customStyle="1" w:styleId="yellow2">
    <w:name w:val="yellow2"/>
    <w:basedOn w:val="default"/>
    <w:rsid w:val="009313CD"/>
  </w:style>
  <w:style w:type="paragraph" w:customStyle="1" w:styleId="yellow3">
    <w:name w:val="yellow3"/>
    <w:basedOn w:val="default"/>
    <w:rsid w:val="009313CD"/>
  </w:style>
  <w:style w:type="paragraph" w:customStyle="1" w:styleId="WW-Ttulo123456">
    <w:name w:val="WW-Título123456"/>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Objetosdoplanodefundo">
    <w:name w:val="Objetos do plano de fundo"/>
    <w:rsid w:val="009313CD"/>
    <w:pPr>
      <w:suppressAutoHyphens/>
    </w:pPr>
    <w:rPr>
      <w:rFonts w:eastAsia="Lucida Sans Unicode"/>
      <w:sz w:val="24"/>
      <w:szCs w:val="24"/>
      <w:lang w:eastAsia="zh-CN"/>
    </w:rPr>
  </w:style>
  <w:style w:type="paragraph" w:customStyle="1" w:styleId="Estruturadetpicos10">
    <w:name w:val="Estrutura de tópicos 1"/>
    <w:rsid w:val="009313CD"/>
    <w:pPr>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spacing w:before="160"/>
    </w:pPr>
    <w:rPr>
      <w:rFonts w:ascii="Tahoma" w:eastAsia="Tahoma" w:hAnsi="Tahoma" w:cs="Tahoma"/>
      <w:color w:val="000000"/>
      <w:sz w:val="64"/>
      <w:szCs w:val="64"/>
      <w:lang w:eastAsia="zh-CN"/>
    </w:rPr>
  </w:style>
  <w:style w:type="paragraph" w:customStyle="1" w:styleId="Estruturadetpicos20">
    <w:name w:val="Estrutura de tópicos 2"/>
    <w:rsid w:val="009313CD"/>
    <w:pPr>
      <w:widowControl w:val="0"/>
      <w:tabs>
        <w:tab w:val="left" w:pos="270"/>
        <w:tab w:val="left" w:pos="1710"/>
        <w:tab w:val="left" w:pos="3150"/>
        <w:tab w:val="left" w:pos="4590"/>
        <w:tab w:val="left" w:pos="6030"/>
        <w:tab w:val="left" w:pos="7470"/>
        <w:tab w:val="left" w:pos="8910"/>
        <w:tab w:val="left" w:pos="10350"/>
        <w:tab w:val="left" w:pos="11790"/>
        <w:tab w:val="left" w:pos="13230"/>
        <w:tab w:val="left" w:pos="14670"/>
      </w:tabs>
      <w:suppressAutoHyphens/>
      <w:spacing w:before="139"/>
    </w:pPr>
    <w:rPr>
      <w:rFonts w:eastAsia="Arial"/>
      <w:sz w:val="56"/>
      <w:szCs w:val="56"/>
      <w:lang w:eastAsia="zh-CN"/>
    </w:rPr>
  </w:style>
  <w:style w:type="paragraph" w:customStyle="1" w:styleId="Estruturadetpicos30">
    <w:name w:val="Estrutura de tópicos 3"/>
    <w:rsid w:val="009313CD"/>
    <w:pPr>
      <w:widowControl w:val="0"/>
      <w:tabs>
        <w:tab w:val="left" w:pos="1080"/>
        <w:tab w:val="left" w:pos="2520"/>
        <w:tab w:val="left" w:pos="3960"/>
        <w:tab w:val="left" w:pos="5400"/>
        <w:tab w:val="left" w:pos="6840"/>
        <w:tab w:val="left" w:pos="8280"/>
        <w:tab w:val="left" w:pos="9720"/>
        <w:tab w:val="left" w:pos="11160"/>
        <w:tab w:val="left" w:pos="12600"/>
        <w:tab w:val="left" w:pos="14040"/>
      </w:tabs>
      <w:suppressAutoHyphens/>
      <w:spacing w:before="120"/>
    </w:pPr>
    <w:rPr>
      <w:rFonts w:eastAsia="Arial"/>
      <w:sz w:val="48"/>
      <w:szCs w:val="48"/>
      <w:lang w:eastAsia="zh-CN"/>
    </w:rPr>
  </w:style>
  <w:style w:type="paragraph" w:customStyle="1" w:styleId="Estruturadetpicos40">
    <w:name w:val="Estrutura de tópicos 4"/>
    <w:rsid w:val="009313CD"/>
    <w:pPr>
      <w:widowControl w:val="0"/>
      <w:tabs>
        <w:tab w:val="left" w:pos="360"/>
        <w:tab w:val="left" w:pos="1800"/>
        <w:tab w:val="left" w:pos="3240"/>
        <w:tab w:val="left" w:pos="4680"/>
        <w:tab w:val="left" w:pos="6120"/>
        <w:tab w:val="left" w:pos="7560"/>
        <w:tab w:val="left" w:pos="9000"/>
        <w:tab w:val="left" w:pos="10440"/>
        <w:tab w:val="left" w:pos="11880"/>
        <w:tab w:val="left" w:pos="13320"/>
      </w:tabs>
      <w:suppressAutoHyphens/>
      <w:spacing w:before="100"/>
    </w:pPr>
    <w:rPr>
      <w:rFonts w:eastAsia="Arial"/>
      <w:sz w:val="40"/>
      <w:szCs w:val="40"/>
      <w:lang w:eastAsia="zh-CN"/>
    </w:rPr>
  </w:style>
  <w:style w:type="paragraph" w:customStyle="1" w:styleId="Estruturadetpicos50">
    <w:name w:val="Estrutura de tópicos 5"/>
    <w:rsid w:val="009313CD"/>
    <w:pPr>
      <w:widowControl w:val="0"/>
      <w:suppressAutoHyphens/>
    </w:pPr>
    <w:rPr>
      <w:rFonts w:eastAsia="Arial"/>
      <w:lang w:eastAsia="zh-CN"/>
    </w:rPr>
  </w:style>
  <w:style w:type="paragraph" w:customStyle="1" w:styleId="Estruturadetpicos60">
    <w:name w:val="Estrutura de tópicos 6"/>
    <w:rsid w:val="009313CD"/>
    <w:pPr>
      <w:widowControl w:val="0"/>
      <w:suppressAutoHyphens/>
    </w:pPr>
    <w:rPr>
      <w:rFonts w:eastAsia="Arial"/>
      <w:lang w:eastAsia="zh-CN"/>
    </w:rPr>
  </w:style>
  <w:style w:type="paragraph" w:customStyle="1" w:styleId="Estruturadetpicos70">
    <w:name w:val="Estrutura de tópicos 7"/>
    <w:rsid w:val="009313CD"/>
    <w:pPr>
      <w:widowControl w:val="0"/>
      <w:suppressAutoHyphens/>
    </w:pPr>
    <w:rPr>
      <w:rFonts w:eastAsia="Arial"/>
      <w:lang w:eastAsia="zh-CN"/>
    </w:rPr>
  </w:style>
  <w:style w:type="paragraph" w:customStyle="1" w:styleId="Estruturadetpicos80">
    <w:name w:val="Estrutura de tópicos 8"/>
    <w:rsid w:val="009313CD"/>
    <w:pPr>
      <w:widowControl w:val="0"/>
      <w:suppressAutoHyphens/>
    </w:pPr>
    <w:rPr>
      <w:rFonts w:eastAsia="Arial"/>
      <w:lang w:eastAsia="zh-CN"/>
    </w:rPr>
  </w:style>
  <w:style w:type="paragraph" w:customStyle="1" w:styleId="Estruturadetpicos90">
    <w:name w:val="Estrutura de tópicos 9"/>
    <w:rsid w:val="009313CD"/>
    <w:pPr>
      <w:widowControl w:val="0"/>
      <w:suppressAutoHyphens/>
    </w:pPr>
    <w:rPr>
      <w:rFonts w:eastAsia="Arial"/>
      <w:lang w:eastAsia="zh-CN"/>
    </w:rPr>
  </w:style>
  <w:style w:type="paragraph" w:customStyle="1" w:styleId="WW-Ttulo1234567">
    <w:name w:val="WW-Título1234567"/>
    <w:basedOn w:val="Normal1"/>
    <w:rsid w:val="009313CD"/>
    <w:pPr>
      <w:spacing w:before="238" w:after="119"/>
    </w:pPr>
  </w:style>
  <w:style w:type="paragraph" w:customStyle="1" w:styleId="WW-Ttulo1123">
    <w:name w:val="WW-Título1123"/>
    <w:basedOn w:val="Normal1"/>
    <w:rsid w:val="009313CD"/>
    <w:pPr>
      <w:spacing w:before="238" w:after="119"/>
    </w:pPr>
  </w:style>
  <w:style w:type="paragraph" w:customStyle="1" w:styleId="WW-Ttulo2123">
    <w:name w:val="WW-Título2123"/>
    <w:basedOn w:val="Normal1"/>
    <w:rsid w:val="009313CD"/>
    <w:pPr>
      <w:spacing w:before="238" w:after="119"/>
    </w:pPr>
  </w:style>
  <w:style w:type="paragraph" w:customStyle="1" w:styleId="WW-Ttulo12345678">
    <w:name w:val="WW-Título12345678"/>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0000"/>
      <w:sz w:val="56"/>
      <w:szCs w:val="56"/>
      <w:lang w:eastAsia="zh-CN"/>
    </w:rPr>
  </w:style>
  <w:style w:type="paragraph" w:customStyle="1" w:styleId="WW-Ttulo123456789">
    <w:name w:val="WW-Título123456789"/>
    <w:basedOn w:val="Normal1"/>
    <w:rsid w:val="009313CD"/>
    <w:pPr>
      <w:spacing w:before="238" w:after="119"/>
    </w:pPr>
  </w:style>
  <w:style w:type="paragraph" w:customStyle="1" w:styleId="WW-Ttulo11234">
    <w:name w:val="WW-Título11234"/>
    <w:basedOn w:val="Normal1"/>
    <w:rsid w:val="009313CD"/>
    <w:pPr>
      <w:spacing w:before="238" w:after="119"/>
    </w:pPr>
  </w:style>
  <w:style w:type="paragraph" w:customStyle="1" w:styleId="WW-Ttulo21234">
    <w:name w:val="WW-Título21234"/>
    <w:basedOn w:val="Normal1"/>
    <w:rsid w:val="009313CD"/>
    <w:pPr>
      <w:spacing w:before="238" w:after="119"/>
    </w:pPr>
  </w:style>
  <w:style w:type="paragraph" w:customStyle="1" w:styleId="WW-Ttulo12345678910">
    <w:name w:val="WW-Título12345678910"/>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
    <w:name w:val="WW-Título1234567891011"/>
    <w:basedOn w:val="Normal1"/>
    <w:rsid w:val="009313CD"/>
    <w:pPr>
      <w:spacing w:before="238" w:after="119"/>
    </w:pPr>
  </w:style>
  <w:style w:type="paragraph" w:customStyle="1" w:styleId="WW-Ttulo112345">
    <w:name w:val="WW-Título112345"/>
    <w:basedOn w:val="Normal1"/>
    <w:rsid w:val="009313CD"/>
    <w:pPr>
      <w:spacing w:before="238" w:after="119"/>
    </w:pPr>
  </w:style>
  <w:style w:type="paragraph" w:customStyle="1" w:styleId="WW-Ttulo212345">
    <w:name w:val="WW-Título212345"/>
    <w:basedOn w:val="Normal1"/>
    <w:rsid w:val="009313CD"/>
    <w:pPr>
      <w:spacing w:before="238" w:after="119"/>
    </w:pPr>
  </w:style>
  <w:style w:type="paragraph" w:customStyle="1" w:styleId="WW-Ttulo123456789101112">
    <w:name w:val="WW-Título123456789101112"/>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
    <w:name w:val="WW-Título12345678910111213"/>
    <w:basedOn w:val="Normal1"/>
    <w:rsid w:val="009313CD"/>
    <w:pPr>
      <w:spacing w:before="238" w:after="119"/>
    </w:pPr>
  </w:style>
  <w:style w:type="paragraph" w:customStyle="1" w:styleId="WW-Ttulo1123456">
    <w:name w:val="WW-Título1123456"/>
    <w:basedOn w:val="Normal1"/>
    <w:rsid w:val="009313CD"/>
    <w:pPr>
      <w:spacing w:before="238" w:after="119"/>
    </w:pPr>
  </w:style>
  <w:style w:type="paragraph" w:customStyle="1" w:styleId="WW-Ttulo2123456">
    <w:name w:val="WW-Título2123456"/>
    <w:basedOn w:val="Normal1"/>
    <w:rsid w:val="009313CD"/>
    <w:pPr>
      <w:spacing w:before="238" w:after="119"/>
    </w:pPr>
  </w:style>
  <w:style w:type="paragraph" w:customStyle="1" w:styleId="WW-Ttulo1234567891011121314">
    <w:name w:val="WW-Título1234567891011121314"/>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
    <w:name w:val="WW-Título123456789101112131415"/>
    <w:basedOn w:val="Normal1"/>
    <w:rsid w:val="009313CD"/>
    <w:pPr>
      <w:spacing w:before="238" w:after="119"/>
    </w:pPr>
  </w:style>
  <w:style w:type="paragraph" w:customStyle="1" w:styleId="WW-Ttulo11234567">
    <w:name w:val="WW-Título11234567"/>
    <w:basedOn w:val="Normal1"/>
    <w:rsid w:val="009313CD"/>
    <w:pPr>
      <w:spacing w:before="238" w:after="119"/>
    </w:pPr>
  </w:style>
  <w:style w:type="paragraph" w:customStyle="1" w:styleId="WW-Ttulo21234567">
    <w:name w:val="WW-Título21234567"/>
    <w:basedOn w:val="Normal1"/>
    <w:rsid w:val="009313CD"/>
    <w:pPr>
      <w:spacing w:before="238" w:after="119"/>
    </w:pPr>
  </w:style>
  <w:style w:type="paragraph" w:customStyle="1" w:styleId="WW-Ttulo12345678910111213141516">
    <w:name w:val="WW-Título12345678910111213141516"/>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
    <w:name w:val="WW-Título1234567891011121314151617"/>
    <w:basedOn w:val="Normal1"/>
    <w:rsid w:val="009313CD"/>
    <w:pPr>
      <w:spacing w:before="238" w:after="119"/>
    </w:pPr>
  </w:style>
  <w:style w:type="paragraph" w:customStyle="1" w:styleId="WW-Ttulo112345678">
    <w:name w:val="WW-Título112345678"/>
    <w:basedOn w:val="Normal1"/>
    <w:rsid w:val="009313CD"/>
    <w:pPr>
      <w:spacing w:before="238" w:after="119"/>
    </w:pPr>
  </w:style>
  <w:style w:type="paragraph" w:customStyle="1" w:styleId="WW-Ttulo212345678">
    <w:name w:val="WW-Título212345678"/>
    <w:basedOn w:val="Normal1"/>
    <w:rsid w:val="009313CD"/>
    <w:pPr>
      <w:spacing w:before="238" w:after="119"/>
    </w:pPr>
  </w:style>
  <w:style w:type="paragraph" w:customStyle="1" w:styleId="WW-Ttulo123456789101112131415161718">
    <w:name w:val="WW-Título123456789101112131415161718"/>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4617B"/>
      <w:sz w:val="100"/>
      <w:szCs w:val="100"/>
      <w:lang w:eastAsia="zh-CN"/>
    </w:rPr>
  </w:style>
  <w:style w:type="paragraph" w:customStyle="1" w:styleId="WW-Ttulo12345678910111213141516171819">
    <w:name w:val="WW-Título12345678910111213141516171819"/>
    <w:basedOn w:val="Normal1"/>
    <w:rsid w:val="009313CD"/>
    <w:pPr>
      <w:spacing w:before="238" w:after="119"/>
    </w:pPr>
  </w:style>
  <w:style w:type="paragraph" w:customStyle="1" w:styleId="WW-Ttulo1123456789">
    <w:name w:val="WW-Título1123456789"/>
    <w:basedOn w:val="Normal1"/>
    <w:rsid w:val="009313CD"/>
    <w:pPr>
      <w:spacing w:before="238" w:after="119"/>
    </w:pPr>
  </w:style>
  <w:style w:type="paragraph" w:customStyle="1" w:styleId="WW-Ttulo2123456789">
    <w:name w:val="WW-Título2123456789"/>
    <w:basedOn w:val="Normal1"/>
    <w:rsid w:val="009313CD"/>
    <w:pPr>
      <w:spacing w:before="238" w:after="119"/>
    </w:pPr>
  </w:style>
  <w:style w:type="paragraph" w:customStyle="1" w:styleId="WW-Ttulo1234567891011121314151617181920">
    <w:name w:val="WW-Título1234567891011121314151617181920"/>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
    <w:name w:val="WW-Título123456789101112131415161718192021"/>
    <w:basedOn w:val="Normal1"/>
    <w:rsid w:val="009313CD"/>
    <w:pPr>
      <w:spacing w:before="238" w:after="119"/>
    </w:pPr>
  </w:style>
  <w:style w:type="paragraph" w:customStyle="1" w:styleId="WW-Ttulo112345678910">
    <w:name w:val="WW-Título112345678910"/>
    <w:basedOn w:val="Normal1"/>
    <w:rsid w:val="009313CD"/>
    <w:pPr>
      <w:spacing w:before="238" w:after="119"/>
    </w:pPr>
  </w:style>
  <w:style w:type="paragraph" w:customStyle="1" w:styleId="WW-Ttulo212345678910">
    <w:name w:val="WW-Título212345678910"/>
    <w:basedOn w:val="Normal1"/>
    <w:rsid w:val="009313CD"/>
    <w:pPr>
      <w:spacing w:before="238" w:after="119"/>
    </w:pPr>
  </w:style>
  <w:style w:type="paragraph" w:customStyle="1" w:styleId="WW-Ttulo12345678910111213141516171819202122">
    <w:name w:val="WW-Título12345678910111213141516171819202122"/>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
    <w:name w:val="WW-Título1234567891011121314151617181920212223"/>
    <w:basedOn w:val="Normal1"/>
    <w:rsid w:val="009313CD"/>
    <w:pPr>
      <w:spacing w:before="238" w:after="119"/>
    </w:pPr>
  </w:style>
  <w:style w:type="paragraph" w:customStyle="1" w:styleId="WW-Ttulo11234567891011">
    <w:name w:val="WW-Título11234567891011"/>
    <w:basedOn w:val="Normal1"/>
    <w:rsid w:val="009313CD"/>
    <w:pPr>
      <w:spacing w:before="238" w:after="119"/>
    </w:pPr>
  </w:style>
  <w:style w:type="paragraph" w:customStyle="1" w:styleId="WW-Ttulo21234567891011">
    <w:name w:val="WW-Título21234567891011"/>
    <w:basedOn w:val="Normal1"/>
    <w:rsid w:val="009313CD"/>
    <w:pPr>
      <w:spacing w:before="238" w:after="119"/>
    </w:pPr>
  </w:style>
  <w:style w:type="paragraph" w:customStyle="1" w:styleId="WW-Ttulo123456789101112131415161718192021222324">
    <w:name w:val="WW-Título123456789101112131415161718192021222324"/>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
    <w:name w:val="WW-Título12345678910111213141516171819202122232425"/>
    <w:basedOn w:val="Normal1"/>
    <w:rsid w:val="009313CD"/>
    <w:pPr>
      <w:spacing w:before="238" w:after="119"/>
    </w:pPr>
  </w:style>
  <w:style w:type="paragraph" w:customStyle="1" w:styleId="WW-Ttulo1123456789101112">
    <w:name w:val="WW-Título1123456789101112"/>
    <w:basedOn w:val="Normal1"/>
    <w:rsid w:val="009313CD"/>
    <w:pPr>
      <w:spacing w:before="238" w:after="119"/>
    </w:pPr>
  </w:style>
  <w:style w:type="paragraph" w:customStyle="1" w:styleId="WW-Ttulo2123456789101112">
    <w:name w:val="WW-Título2123456789101112"/>
    <w:basedOn w:val="Normal1"/>
    <w:rsid w:val="009313CD"/>
    <w:pPr>
      <w:spacing w:before="238" w:after="119"/>
    </w:pPr>
  </w:style>
  <w:style w:type="paragraph" w:customStyle="1" w:styleId="WW-Ttulo1234567891011121314151617181920212223242526">
    <w:name w:val="WW-Título1234567891011121314151617181920212223242526"/>
    <w:rsid w:val="009313C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pPr>
    <w:rPr>
      <w:rFonts w:ascii="Tahoma" w:eastAsia="Tahoma" w:hAnsi="Tahoma" w:cs="Tahoma"/>
      <w:color w:val="006666"/>
      <w:sz w:val="72"/>
      <w:szCs w:val="72"/>
      <w:lang w:eastAsia="zh-CN"/>
    </w:rPr>
  </w:style>
  <w:style w:type="paragraph" w:customStyle="1" w:styleId="WW-Ttulo123456789101112131415161718192021222324252627">
    <w:name w:val="WW-Título123456789101112131415161718192021222324252627"/>
    <w:basedOn w:val="Normal1"/>
    <w:rsid w:val="009313CD"/>
    <w:pPr>
      <w:spacing w:before="238" w:after="119"/>
    </w:pPr>
  </w:style>
  <w:style w:type="paragraph" w:customStyle="1" w:styleId="WW-Ttulo112345678910111213">
    <w:name w:val="WW-Título112345678910111213"/>
    <w:basedOn w:val="Normal1"/>
    <w:rsid w:val="009313CD"/>
    <w:pPr>
      <w:spacing w:before="238" w:after="119"/>
    </w:pPr>
  </w:style>
  <w:style w:type="paragraph" w:customStyle="1" w:styleId="WW-Ttulo212345678910111213">
    <w:name w:val="WW-Título212345678910111213"/>
    <w:basedOn w:val="Normal1"/>
    <w:rsid w:val="009313CD"/>
    <w:pPr>
      <w:spacing w:before="238" w:after="119"/>
    </w:pPr>
  </w:style>
  <w:style w:type="paragraph" w:customStyle="1" w:styleId="WW-Ttulo12345678910111213141516171819202122232425262728">
    <w:name w:val="WW-Título12345678910111213141516171819202122232425262728"/>
    <w:rsid w:val="009313CD"/>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Normal11">
    <w:name w:val="Normal11"/>
    <w:rsid w:val="009313CD"/>
    <w:pPr>
      <w:widowControl w:val="0"/>
      <w:suppressAutoHyphens/>
    </w:pPr>
    <w:rPr>
      <w:rFonts w:eastAsia="Lucida Sans Unicode"/>
      <w:sz w:val="24"/>
      <w:szCs w:val="24"/>
      <w:lang w:eastAsia="zh-CN"/>
    </w:rPr>
  </w:style>
  <w:style w:type="paragraph" w:customStyle="1" w:styleId="Ttulodetabela">
    <w:name w:val="Título de tabela"/>
    <w:basedOn w:val="Contedodetabela"/>
    <w:rsid w:val="009313CD"/>
    <w:pPr>
      <w:jc w:val="center"/>
    </w:pPr>
    <w:rPr>
      <w:b/>
      <w:bCs/>
    </w:rPr>
  </w:style>
  <w:style w:type="paragraph" w:customStyle="1" w:styleId="WW8Num26z01">
    <w:name w:val="WW8Num26z01"/>
    <w:rsid w:val="009313CD"/>
    <w:pPr>
      <w:widowControl w:val="0"/>
      <w:suppressAutoHyphens/>
    </w:pPr>
    <w:rPr>
      <w:rFonts w:ascii="Symbol" w:eastAsia="Symbol" w:hAnsi="Symbol" w:cs="Symbol"/>
      <w:sz w:val="24"/>
      <w:szCs w:val="24"/>
      <w:lang w:eastAsia="zh-CN"/>
    </w:rPr>
  </w:style>
  <w:style w:type="paragraph" w:customStyle="1" w:styleId="WW8Num26z1">
    <w:name w:val="WW8Num26z1"/>
    <w:rsid w:val="009313CD"/>
    <w:pPr>
      <w:widowControl w:val="0"/>
      <w:suppressAutoHyphens/>
    </w:pPr>
    <w:rPr>
      <w:rFonts w:ascii="OpenSymbol" w:eastAsia="OpenSymbol" w:hAnsi="OpenSymbol" w:cs="OpenSymbol"/>
      <w:sz w:val="24"/>
      <w:szCs w:val="24"/>
      <w:lang w:eastAsia="zh-CN"/>
    </w:rPr>
  </w:style>
  <w:style w:type="paragraph" w:customStyle="1" w:styleId="WW-Ttulo1234567891011121314151617181920212223242526272829">
    <w:name w:val="WW-Título1234567891011121314151617181920212223242526272829"/>
    <w:basedOn w:val="Normal1"/>
    <w:rsid w:val="009313CD"/>
    <w:pPr>
      <w:spacing w:before="238" w:after="119"/>
    </w:pPr>
  </w:style>
  <w:style w:type="paragraph" w:customStyle="1" w:styleId="WW-Ttulo11234567891011121314">
    <w:name w:val="WW-Título11234567891011121314"/>
    <w:basedOn w:val="Normal1"/>
    <w:rsid w:val="009313CD"/>
    <w:pPr>
      <w:spacing w:before="238" w:after="119"/>
    </w:pPr>
  </w:style>
  <w:style w:type="paragraph" w:customStyle="1" w:styleId="WW-Ttulo21234567891011121314">
    <w:name w:val="WW-Título21234567891011121314"/>
    <w:basedOn w:val="Normal1"/>
    <w:rsid w:val="009313CD"/>
    <w:pPr>
      <w:spacing w:before="238" w:after="119"/>
    </w:pPr>
  </w:style>
  <w:style w:type="paragraph" w:customStyle="1" w:styleId="WW-Ttulo123456789101112131415161718192021222324252627282930">
    <w:name w:val="WW-Título123456789101112131415161718192021222324252627282930"/>
    <w:rsid w:val="009313CD"/>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
    <w:name w:val="WW-Título12345678910111213141516171819202122232425262728293031"/>
    <w:basedOn w:val="Normal1"/>
    <w:rsid w:val="009313CD"/>
    <w:pPr>
      <w:spacing w:before="238" w:after="119"/>
    </w:pPr>
  </w:style>
  <w:style w:type="paragraph" w:customStyle="1" w:styleId="WW-Ttulo1123456789101112131415">
    <w:name w:val="WW-Título1123456789101112131415"/>
    <w:basedOn w:val="Normal1"/>
    <w:rsid w:val="009313CD"/>
    <w:pPr>
      <w:spacing w:before="238" w:after="119"/>
    </w:pPr>
  </w:style>
  <w:style w:type="paragraph" w:customStyle="1" w:styleId="WW-Ttulo2123456789101112131415">
    <w:name w:val="WW-Título2123456789101112131415"/>
    <w:basedOn w:val="Normal1"/>
    <w:rsid w:val="009313CD"/>
    <w:pPr>
      <w:spacing w:before="238" w:after="119"/>
    </w:pPr>
  </w:style>
  <w:style w:type="paragraph" w:customStyle="1" w:styleId="WW-Ttulo1234567891011121314151617181920212223242526272829303132">
    <w:name w:val="WW-Título1234567891011121314151617181920212223242526272829303132"/>
    <w:rsid w:val="009313CD"/>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customStyle="1" w:styleId="WW-Ttulo123456789101112131415161718192021222324252627282930313233">
    <w:name w:val="WW-Título123456789101112131415161718192021222324252627282930313233"/>
    <w:basedOn w:val="Normal1"/>
    <w:rsid w:val="009313CD"/>
    <w:pPr>
      <w:spacing w:before="238" w:after="119"/>
    </w:pPr>
  </w:style>
  <w:style w:type="paragraph" w:customStyle="1" w:styleId="WW-Ttulo112345678910111213141516">
    <w:name w:val="WW-Título112345678910111213141516"/>
    <w:basedOn w:val="Normal1"/>
    <w:rsid w:val="009313CD"/>
    <w:pPr>
      <w:spacing w:before="238" w:after="119"/>
    </w:pPr>
  </w:style>
  <w:style w:type="paragraph" w:customStyle="1" w:styleId="WW-Ttulo212345678910111213141516">
    <w:name w:val="WW-Título212345678910111213141516"/>
    <w:basedOn w:val="Normal1"/>
    <w:rsid w:val="009313CD"/>
    <w:pPr>
      <w:spacing w:before="238" w:after="119"/>
    </w:pPr>
  </w:style>
  <w:style w:type="paragraph" w:customStyle="1" w:styleId="WW-Ttulo12345678910111213141516171819202122232425262728293031323334">
    <w:name w:val="WW-Título12345678910111213141516171819202122232425262728293031323334"/>
    <w:rsid w:val="009313CD"/>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spacing w:line="200" w:lineRule="atLeast"/>
      <w:jc w:val="center"/>
    </w:pPr>
    <w:rPr>
      <w:rFonts w:ascii="Lucida Sans Unicode" w:eastAsia="Lucida Sans Unicode" w:hAnsi="Lucida Sans Unicode" w:cs="Lucida Sans Unicode"/>
      <w:color w:val="000000"/>
      <w:sz w:val="88"/>
      <w:szCs w:val="88"/>
      <w:lang w:eastAsia="zh-CN"/>
    </w:rPr>
  </w:style>
  <w:style w:type="paragraph" w:styleId="Textodebalo">
    <w:name w:val="Balloon Text"/>
    <w:basedOn w:val="Normal1"/>
    <w:rsid w:val="009313CD"/>
    <w:rPr>
      <w:rFonts w:ascii="Tahoma" w:hAnsi="Tahoma"/>
      <w:sz w:val="16"/>
      <w:szCs w:val="16"/>
    </w:rPr>
  </w:style>
  <w:style w:type="paragraph" w:customStyle="1" w:styleId="Contedodetabela">
    <w:name w:val="Conteúdo de tabela"/>
    <w:basedOn w:val="Normal1"/>
    <w:rsid w:val="009313CD"/>
    <w:pPr>
      <w:suppressLineNumbers/>
    </w:pPr>
  </w:style>
  <w:style w:type="paragraph" w:customStyle="1" w:styleId="Default0">
    <w:name w:val="Default"/>
    <w:rsid w:val="009313CD"/>
    <w:pPr>
      <w:suppressAutoHyphens/>
    </w:pPr>
    <w:rPr>
      <w:color w:val="000000"/>
      <w:sz w:val="24"/>
      <w:szCs w:val="24"/>
      <w:lang w:eastAsia="zh-CN"/>
    </w:rPr>
  </w:style>
  <w:style w:type="paragraph" w:styleId="TextosemFormatao">
    <w:name w:val="Plain Text"/>
    <w:basedOn w:val="Normal1"/>
    <w:link w:val="TextosemFormataoChar"/>
    <w:uiPriority w:val="99"/>
    <w:unhideWhenUsed/>
    <w:rsid w:val="00530B08"/>
    <w:pPr>
      <w:suppressAutoHyphens w:val="0"/>
    </w:pPr>
    <w:rPr>
      <w:rFonts w:ascii="Consolas" w:eastAsia="Calibri" w:hAnsi="Consolas"/>
      <w:sz w:val="21"/>
      <w:szCs w:val="21"/>
      <w:lang w:eastAsia="en-US"/>
    </w:rPr>
  </w:style>
  <w:style w:type="paragraph" w:styleId="PargrafodaLista">
    <w:name w:val="List Paragraph"/>
    <w:basedOn w:val="Normal1"/>
    <w:uiPriority w:val="34"/>
    <w:qFormat/>
    <w:rsid w:val="00771F26"/>
    <w:pPr>
      <w:suppressAutoHyphens w:val="0"/>
      <w:spacing w:after="160" w:line="256" w:lineRule="auto"/>
      <w:ind w:left="720"/>
      <w:contextualSpacing/>
    </w:pPr>
    <w:rPr>
      <w:rFonts w:ascii="Calibri" w:eastAsia="Calibri" w:hAnsi="Calibri"/>
      <w:sz w:val="22"/>
      <w:szCs w:val="22"/>
      <w:lang w:eastAsia="en-US"/>
    </w:rPr>
  </w:style>
  <w:style w:type="paragraph" w:styleId="Textodecomentrio">
    <w:name w:val="annotation text"/>
    <w:basedOn w:val="Normal1"/>
    <w:link w:val="TextodecomentrioChar3"/>
    <w:unhideWhenUsed/>
    <w:rsid w:val="00824651"/>
  </w:style>
  <w:style w:type="paragraph" w:styleId="Assuntodocomentrio">
    <w:name w:val="annotation subject"/>
    <w:basedOn w:val="Textodecomentrio"/>
    <w:link w:val="AssuntodocomentrioChar3"/>
    <w:uiPriority w:val="99"/>
    <w:semiHidden/>
    <w:unhideWhenUsed/>
    <w:rsid w:val="00824651"/>
    <w:rPr>
      <w:b/>
      <w:bCs/>
    </w:rPr>
  </w:style>
  <w:style w:type="paragraph" w:styleId="Reviso">
    <w:name w:val="Revision"/>
    <w:uiPriority w:val="99"/>
    <w:semiHidden/>
    <w:rsid w:val="00824651"/>
    <w:pPr>
      <w:suppressAutoHyphens/>
    </w:pPr>
    <w:rPr>
      <w:lang w:eastAsia="zh-CN"/>
    </w:rPr>
  </w:style>
  <w:style w:type="paragraph" w:customStyle="1" w:styleId="Textoprformatado">
    <w:name w:val="Texto préformatado"/>
    <w:basedOn w:val="Normal1"/>
    <w:rsid w:val="009313CD"/>
  </w:style>
  <w:style w:type="character" w:styleId="Hyperlink">
    <w:name w:val="Hyperlink"/>
    <w:basedOn w:val="Fontepargpadro"/>
    <w:unhideWhenUsed/>
    <w:rsid w:val="004660B6"/>
    <w:rPr>
      <w:color w:val="0563C1" w:themeColor="hyperlink"/>
      <w:u w:val="single"/>
    </w:rPr>
  </w:style>
  <w:style w:type="paragraph" w:customStyle="1" w:styleId="Standard">
    <w:name w:val="Standard"/>
    <w:rsid w:val="00792AAE"/>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st">
    <w:name w:val="st"/>
    <w:basedOn w:val="Fontepargpadro"/>
    <w:rsid w:val="00792AAE"/>
  </w:style>
  <w:style w:type="character" w:customStyle="1" w:styleId="Meno1">
    <w:name w:val="Menção1"/>
    <w:basedOn w:val="Fontepargpadro"/>
    <w:uiPriority w:val="99"/>
    <w:semiHidden/>
    <w:unhideWhenUsed/>
    <w:rsid w:val="00922F56"/>
    <w:rPr>
      <w:color w:val="2B579A"/>
      <w:shd w:val="clear" w:color="auto" w:fill="E6E6E6"/>
    </w:rPr>
  </w:style>
  <w:style w:type="character" w:styleId="HiperlinkVisitado">
    <w:name w:val="FollowedHyperlink"/>
    <w:basedOn w:val="Fontepargpadro"/>
    <w:uiPriority w:val="99"/>
    <w:semiHidden/>
    <w:unhideWhenUsed/>
    <w:rsid w:val="002031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2841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ria.emilia@agricultura.gov.br" TargetMode="External"/><Relationship Id="rId13" Type="http://schemas.openxmlformats.org/officeDocument/2006/relationships/hyperlink" Target="mailto:sonali@chesf.gov.br" TargetMode="External"/><Relationship Id="rId18" Type="http://schemas.openxmlformats.org/officeDocument/2006/relationships/hyperlink" Target="mailto:alexandre.vilella@fiesp.com.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francisco@agua.org.br" TargetMode="External"/><Relationship Id="rId7" Type="http://schemas.openxmlformats.org/officeDocument/2006/relationships/endnotes" Target="endnotes.xml"/><Relationship Id="rId12" Type="http://schemas.openxmlformats.org/officeDocument/2006/relationships/hyperlink" Target="mailto:marketing@febrapdp.org.br" TargetMode="External"/><Relationship Id="rId17" Type="http://schemas.openxmlformats.org/officeDocument/2006/relationships/hyperlink" Target="mailto:adriana.lustosa@mma.gov.br" TargetMode="External"/><Relationship Id="rId25" Type="http://schemas.openxmlformats.org/officeDocument/2006/relationships/hyperlink" Target="mailto:volney.zarnardi@ana.gov.br" TargetMode="External"/><Relationship Id="rId2" Type="http://schemas.openxmlformats.org/officeDocument/2006/relationships/numbering" Target="numbering.xml"/><Relationship Id="rId16" Type="http://schemas.openxmlformats.org/officeDocument/2006/relationships/hyperlink" Target="mailto:paulo.samuel@ufrgs.br" TargetMode="External"/><Relationship Id="rId20" Type="http://schemas.openxmlformats.org/officeDocument/2006/relationships/hyperlink" Target="mailto:daniel.martinelli@mma.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ca.lima@inema.ba.gov.br" TargetMode="External"/><Relationship Id="rId24" Type="http://schemas.openxmlformats.org/officeDocument/2006/relationships/hyperlink" Target="mailto:priatalla@gmail.com" TargetMode="External"/><Relationship Id="rId5" Type="http://schemas.openxmlformats.org/officeDocument/2006/relationships/webSettings" Target="webSettings.xml"/><Relationship Id="rId15" Type="http://schemas.openxmlformats.org/officeDocument/2006/relationships/hyperlink" Target="mailto:luis.eduardo@cedae.com.br" TargetMode="External"/><Relationship Id="rId23" Type="http://schemas.openxmlformats.org/officeDocument/2006/relationships/hyperlink" Target="mailto:marco.amorim@ana.gov.br" TargetMode="External"/><Relationship Id="rId28" Type="http://schemas.microsoft.com/office/2011/relationships/people" Target="people.xml"/><Relationship Id="rId10" Type="http://schemas.openxmlformats.org/officeDocument/2006/relationships/hyperlink" Target="mailto:cerhirj@gmail.com" TargetMode="External"/><Relationship Id="rId19" Type="http://schemas.openxmlformats.org/officeDocument/2006/relationships/hyperlink" Target="mailto:presid&#234;ncia@cbhsaofrancisco.org.br" TargetMode="External"/><Relationship Id="rId4" Type="http://schemas.openxmlformats.org/officeDocument/2006/relationships/settings" Target="settings.xml"/><Relationship Id="rId9" Type="http://schemas.openxmlformats.org/officeDocument/2006/relationships/hyperlink" Target="mailto:eldis.camargo@ana.gov.br" TargetMode="External"/><Relationship Id="rId14" Type="http://schemas.openxmlformats.org/officeDocument/2006/relationships/hyperlink" Target="mailto:jneto@cni.org.br" TargetMode="External"/><Relationship Id="rId22" Type="http://schemas.openxmlformats.org/officeDocument/2006/relationships/hyperlink" Target="mailto:lrpfaria@uol.comb.b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1651E-2328-4DAD-A78A-EE098BC44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7332</Words>
  <Characters>39596</Characters>
  <Application>Microsoft Office Word</Application>
  <DocSecurity>4</DocSecurity>
  <Lines>329</Lines>
  <Paragraphs>93</Paragraphs>
  <ScaleCrop>false</ScaleCrop>
  <HeadingPairs>
    <vt:vector size="2" baseType="variant">
      <vt:variant>
        <vt:lpstr>Título</vt:lpstr>
      </vt:variant>
      <vt:variant>
        <vt:i4>1</vt:i4>
      </vt:variant>
    </vt:vector>
  </HeadingPairs>
  <TitlesOfParts>
    <vt:vector size="1" baseType="lpstr">
      <vt:lpstr>ATA DA 6 ª REUNIÃO DE CAMARA TÉCNICA – PLANO NACIONAL, REALIZAD</vt:lpstr>
    </vt:vector>
  </TitlesOfParts>
  <Company/>
  <LinksUpToDate>false</LinksUpToDate>
  <CharactersWithSpaces>46835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DA 6 ª REUNIÃO DE CAMARA TÉCNICA – PLANO NACIONAL, REALIZAD</dc:title>
  <dc:creator>xxxx</dc:creator>
  <cp:lastModifiedBy>Roseli dos Santos Souza</cp:lastModifiedBy>
  <cp:revision>2</cp:revision>
  <cp:lastPrinted>2015-01-22T18:39:00Z</cp:lastPrinted>
  <dcterms:created xsi:type="dcterms:W3CDTF">2018-02-16T17:04:00Z</dcterms:created>
  <dcterms:modified xsi:type="dcterms:W3CDTF">2018-02-16T17:04:00Z</dcterms:modified>
  <dc:language>pt-BR</dc:language>
</cp:coreProperties>
</file>